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15904" w14:textId="08DC6AA0" w:rsidR="003E0590" w:rsidRPr="00760CAC" w:rsidRDefault="003E0590" w:rsidP="00BA0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60CAC">
        <w:rPr>
          <w:rFonts w:ascii="Times New Roman" w:hAnsi="Times New Roman" w:cs="Times New Roman"/>
          <w:color w:val="000000"/>
          <w:sz w:val="24"/>
          <w:szCs w:val="24"/>
        </w:rPr>
        <w:t>EELNÕU</w:t>
      </w:r>
    </w:p>
    <w:p w14:paraId="32A22C0E" w14:textId="78347177" w:rsidR="003E0590" w:rsidRPr="00EA1EB5" w:rsidRDefault="00117CE0" w:rsidP="00BA0C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96553">
        <w:rPr>
          <w:rFonts w:ascii="Times New Roman" w:hAnsi="Times New Roman" w:cs="Times New Roman"/>
          <w:sz w:val="24"/>
          <w:szCs w:val="24"/>
        </w:rPr>
        <w:t>7</w:t>
      </w:r>
      <w:r w:rsidR="00A61A4E" w:rsidRPr="00EA1EB5">
        <w:rPr>
          <w:rFonts w:ascii="Times New Roman" w:hAnsi="Times New Roman" w:cs="Times New Roman"/>
          <w:sz w:val="24"/>
          <w:szCs w:val="24"/>
        </w:rPr>
        <w:t>.</w:t>
      </w:r>
      <w:r w:rsidR="000E1970">
        <w:rPr>
          <w:rFonts w:ascii="Times New Roman" w:hAnsi="Times New Roman" w:cs="Times New Roman"/>
          <w:sz w:val="24"/>
          <w:szCs w:val="24"/>
        </w:rPr>
        <w:t>1</w:t>
      </w:r>
      <w:r w:rsidR="00701507">
        <w:rPr>
          <w:rFonts w:ascii="Times New Roman" w:hAnsi="Times New Roman" w:cs="Times New Roman"/>
          <w:sz w:val="24"/>
          <w:szCs w:val="24"/>
        </w:rPr>
        <w:t>2</w:t>
      </w:r>
      <w:r w:rsidR="00640400" w:rsidRPr="00EA1EB5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31045" w:rsidRPr="00EA1EB5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14:paraId="687905E3" w14:textId="77777777" w:rsidR="006648EE" w:rsidRPr="00EA1EB5" w:rsidRDefault="006648EE" w:rsidP="00BA0C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280ED94" w14:textId="04D2E9EC" w:rsidR="003E0590" w:rsidRDefault="00214CE8" w:rsidP="00BA0C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D8124B">
        <w:rPr>
          <w:rFonts w:ascii="Times New Roman" w:hAnsi="Times New Roman" w:cs="Times New Roman"/>
          <w:b/>
          <w:bCs/>
          <w:color w:val="000000"/>
          <w:sz w:val="32"/>
          <w:szCs w:val="32"/>
        </w:rPr>
        <w:t>V</w:t>
      </w:r>
      <w:r w:rsidR="003E0590" w:rsidRPr="00D8124B">
        <w:rPr>
          <w:rFonts w:ascii="Times New Roman" w:hAnsi="Times New Roman" w:cs="Times New Roman"/>
          <w:b/>
          <w:bCs/>
          <w:color w:val="000000"/>
          <w:sz w:val="32"/>
          <w:szCs w:val="32"/>
        </w:rPr>
        <w:t>älismaalaste seaduse</w:t>
      </w:r>
      <w:r w:rsidR="008A7369" w:rsidRPr="00D8124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D8124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ja riigilõivuseaduse </w:t>
      </w:r>
      <w:r w:rsidR="003E0590" w:rsidRPr="00D8124B">
        <w:rPr>
          <w:rFonts w:ascii="Times New Roman" w:hAnsi="Times New Roman" w:cs="Times New Roman"/>
          <w:b/>
          <w:bCs/>
          <w:color w:val="000000"/>
          <w:sz w:val="32"/>
          <w:szCs w:val="32"/>
        </w:rPr>
        <w:t>muutmise seadus</w:t>
      </w:r>
      <w:r w:rsidR="00F66899" w:rsidRPr="00D8124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(</w:t>
      </w:r>
      <w:r w:rsidR="005B103A" w:rsidRPr="00D8124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viisaotsuse </w:t>
      </w:r>
      <w:r w:rsidRPr="00D8124B">
        <w:rPr>
          <w:rFonts w:ascii="Times New Roman" w:hAnsi="Times New Roman" w:cs="Times New Roman"/>
          <w:b/>
          <w:bCs/>
          <w:color w:val="000000"/>
          <w:sz w:val="32"/>
          <w:szCs w:val="32"/>
        </w:rPr>
        <w:t>vaidlustamine</w:t>
      </w:r>
      <w:r w:rsidR="00F66899" w:rsidRPr="00D8124B">
        <w:rPr>
          <w:rFonts w:ascii="Times New Roman" w:hAnsi="Times New Roman" w:cs="Times New Roman"/>
          <w:b/>
          <w:bCs/>
          <w:color w:val="000000"/>
          <w:sz w:val="32"/>
          <w:szCs w:val="32"/>
        </w:rPr>
        <w:t>)</w:t>
      </w:r>
    </w:p>
    <w:p w14:paraId="77270E18" w14:textId="77777777" w:rsidR="003E0590" w:rsidRPr="00760CAC" w:rsidRDefault="003E0590" w:rsidP="00BA0C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FCC292E" w14:textId="7960FD79" w:rsidR="001F3FC8" w:rsidRPr="00437633" w:rsidRDefault="003B2FDA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FC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14CE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F3FC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E0590" w:rsidRPr="00437633">
        <w:rPr>
          <w:rFonts w:ascii="Times New Roman" w:hAnsi="Times New Roman" w:cs="Times New Roman"/>
          <w:sz w:val="24"/>
          <w:szCs w:val="24"/>
        </w:rPr>
        <w:t>Välismaalaste seaduses tehakse järgmised muudatused:</w:t>
      </w:r>
    </w:p>
    <w:p w14:paraId="0161AEF5" w14:textId="77777777" w:rsidR="001F3FC8" w:rsidRPr="00437633" w:rsidRDefault="001F3FC8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1B862" w14:textId="232F7121" w:rsidR="00924EDA" w:rsidRPr="00437633" w:rsidRDefault="001F3FC8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633">
        <w:rPr>
          <w:rFonts w:ascii="Times New Roman" w:hAnsi="Times New Roman" w:cs="Times New Roman"/>
          <w:b/>
          <w:sz w:val="24"/>
          <w:szCs w:val="24"/>
        </w:rPr>
        <w:t>1)</w:t>
      </w:r>
      <w:r w:rsidRPr="00437633">
        <w:rPr>
          <w:rFonts w:ascii="Times New Roman" w:hAnsi="Times New Roman" w:cs="Times New Roman"/>
          <w:sz w:val="24"/>
          <w:szCs w:val="24"/>
        </w:rPr>
        <w:t xml:space="preserve"> </w:t>
      </w:r>
      <w:r w:rsidR="002958C5" w:rsidRPr="00437633">
        <w:rPr>
          <w:rFonts w:ascii="Times New Roman" w:hAnsi="Times New Roman" w:cs="Times New Roman"/>
          <w:sz w:val="24"/>
          <w:szCs w:val="24"/>
        </w:rPr>
        <w:t>paragrahvi 41 lõike 1 punktis 6 asendatakse sõnad „vaidlustamise käigus tehtud otsuse peale esitatud avalduse“ sõnaga „vaide“;</w:t>
      </w:r>
    </w:p>
    <w:p w14:paraId="09B908F4" w14:textId="77777777" w:rsidR="00A070E5" w:rsidRPr="00437633" w:rsidRDefault="00A070E5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338BD" w14:textId="42B16708" w:rsidR="00593A33" w:rsidRPr="00EB210F" w:rsidRDefault="00531053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63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93A33" w:rsidRPr="0043763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93A33" w:rsidRPr="00437633">
        <w:rPr>
          <w:rFonts w:ascii="Times New Roman" w:hAnsi="Times New Roman" w:cs="Times New Roman"/>
          <w:sz w:val="24"/>
          <w:szCs w:val="24"/>
        </w:rPr>
        <w:t xml:space="preserve"> </w:t>
      </w:r>
      <w:r w:rsidR="00593A33" w:rsidRPr="00EB210F">
        <w:rPr>
          <w:rFonts w:ascii="Times New Roman" w:hAnsi="Times New Roman" w:cs="Times New Roman"/>
          <w:sz w:val="24"/>
          <w:szCs w:val="24"/>
        </w:rPr>
        <w:t>paragrahvi 41 lõiget</w:t>
      </w:r>
      <w:r w:rsidR="004D6526" w:rsidRPr="00EB210F">
        <w:rPr>
          <w:rFonts w:ascii="Times New Roman" w:hAnsi="Times New Roman" w:cs="Times New Roman"/>
          <w:sz w:val="24"/>
          <w:szCs w:val="24"/>
        </w:rPr>
        <w:t xml:space="preserve"> 1 </w:t>
      </w:r>
      <w:r w:rsidR="00593A33" w:rsidRPr="00EB210F">
        <w:rPr>
          <w:rFonts w:ascii="Times New Roman" w:hAnsi="Times New Roman" w:cs="Times New Roman"/>
          <w:sz w:val="24"/>
          <w:szCs w:val="24"/>
        </w:rPr>
        <w:t>täiendatakse punktiga 8 järgmises sõnastuses:</w:t>
      </w:r>
    </w:p>
    <w:p w14:paraId="786BAB31" w14:textId="77777777" w:rsidR="00593A33" w:rsidRPr="00EB210F" w:rsidRDefault="00593A33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F3F66" w14:textId="26E385B6" w:rsidR="00593A33" w:rsidRPr="00C2673C" w:rsidRDefault="00593A33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0F">
        <w:rPr>
          <w:rFonts w:ascii="Times New Roman" w:hAnsi="Times New Roman" w:cs="Times New Roman"/>
          <w:sz w:val="24"/>
          <w:szCs w:val="24"/>
        </w:rPr>
        <w:t xml:space="preserve">„8) </w:t>
      </w:r>
      <w:r w:rsidR="004D6526" w:rsidRPr="00EB210F">
        <w:rPr>
          <w:rFonts w:ascii="Times New Roman" w:hAnsi="Times New Roman" w:cs="Times New Roman"/>
          <w:sz w:val="24"/>
          <w:szCs w:val="24"/>
        </w:rPr>
        <w:t>r</w:t>
      </w:r>
      <w:r w:rsidRPr="00EB210F">
        <w:rPr>
          <w:rFonts w:ascii="Times New Roman" w:hAnsi="Times New Roman" w:cs="Times New Roman"/>
          <w:sz w:val="24"/>
          <w:szCs w:val="24"/>
        </w:rPr>
        <w:t>eisiloa andmisest keeldumise,</w:t>
      </w:r>
      <w:r w:rsidR="00B04365" w:rsidRPr="00EB210F">
        <w:rPr>
          <w:rFonts w:ascii="Times New Roman" w:hAnsi="Times New Roman" w:cs="Times New Roman"/>
          <w:sz w:val="24"/>
          <w:szCs w:val="24"/>
        </w:rPr>
        <w:t xml:space="preserve"> </w:t>
      </w:r>
      <w:r w:rsidRPr="00EB210F">
        <w:rPr>
          <w:rFonts w:ascii="Times New Roman" w:hAnsi="Times New Roman" w:cs="Times New Roman"/>
          <w:sz w:val="24"/>
          <w:szCs w:val="24"/>
        </w:rPr>
        <w:t xml:space="preserve">reisiloa tühistamise ja reisiloa kehtetuks tunnistamise otsuse vaide </w:t>
      </w:r>
      <w:r w:rsidRPr="00C2673C">
        <w:rPr>
          <w:rFonts w:ascii="Times New Roman" w:hAnsi="Times New Roman" w:cs="Times New Roman"/>
          <w:sz w:val="24"/>
          <w:szCs w:val="24"/>
        </w:rPr>
        <w:t>läbivaatamine.“;</w:t>
      </w:r>
    </w:p>
    <w:p w14:paraId="6C47E291" w14:textId="77777777" w:rsidR="000C386C" w:rsidRPr="00C2673C" w:rsidRDefault="000C386C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15AF7" w14:textId="2A1EEAF9" w:rsidR="00711F7D" w:rsidRPr="00C2673C" w:rsidRDefault="00711F7D" w:rsidP="00711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1819534"/>
      <w:r w:rsidRPr="00C2673C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C2673C">
        <w:rPr>
          <w:rFonts w:ascii="Times New Roman" w:hAnsi="Times New Roman" w:cs="Times New Roman"/>
          <w:sz w:val="24"/>
          <w:szCs w:val="24"/>
        </w:rPr>
        <w:t xml:space="preserve"> seaduse 2. peatüki 1. jao 2. jaotist täiendatakse §-ga 50</w:t>
      </w:r>
      <w:r w:rsidRPr="00C2673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2673C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F5B99E8" w14:textId="77777777" w:rsidR="00711F7D" w:rsidRPr="00C2673C" w:rsidRDefault="00711F7D" w:rsidP="00711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2C53DC" w14:textId="35D94437" w:rsidR="00711F7D" w:rsidRPr="00C2673C" w:rsidRDefault="00711F7D" w:rsidP="00711F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81819512"/>
      <w:r w:rsidRPr="00C2673C">
        <w:rPr>
          <w:rFonts w:ascii="Times New Roman" w:hAnsi="Times New Roman" w:cs="Times New Roman"/>
          <w:sz w:val="24"/>
          <w:szCs w:val="24"/>
        </w:rPr>
        <w:t>„</w:t>
      </w:r>
      <w:r w:rsidRPr="00C2673C">
        <w:rPr>
          <w:rFonts w:ascii="Times New Roman" w:hAnsi="Times New Roman" w:cs="Times New Roman"/>
          <w:b/>
          <w:bCs/>
          <w:sz w:val="24"/>
          <w:szCs w:val="24"/>
        </w:rPr>
        <w:t>§ 50</w:t>
      </w:r>
      <w:r w:rsidRPr="00C2673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C2673C">
        <w:rPr>
          <w:rFonts w:ascii="Times New Roman" w:hAnsi="Times New Roman" w:cs="Times New Roman"/>
          <w:b/>
          <w:bCs/>
          <w:sz w:val="24"/>
          <w:szCs w:val="24"/>
        </w:rPr>
        <w:t>. Viibimisaja pikendamisest keeldumise otsuse vaidlustamine</w:t>
      </w:r>
    </w:p>
    <w:p w14:paraId="579A256B" w14:textId="77777777" w:rsidR="00711F7D" w:rsidRPr="00C2673C" w:rsidRDefault="00711F7D" w:rsidP="00711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200E4" w14:textId="77777777" w:rsidR="0070261E" w:rsidRPr="00C2673C" w:rsidRDefault="0070261E" w:rsidP="00702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73C">
        <w:rPr>
          <w:rFonts w:ascii="Times New Roman" w:hAnsi="Times New Roman" w:cs="Times New Roman"/>
          <w:sz w:val="24"/>
          <w:szCs w:val="24"/>
        </w:rPr>
        <w:t>(1) Viibimisaja pikendamisest keeldumise otsuse vaie esitatakse läbivaatamiseks Politsei- ja Piirivalveametile.</w:t>
      </w:r>
    </w:p>
    <w:p w14:paraId="7D88FF58" w14:textId="77777777" w:rsidR="0070261E" w:rsidRPr="00C2673C" w:rsidRDefault="0070261E" w:rsidP="00702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8CEFB" w14:textId="77777777" w:rsidR="0070261E" w:rsidRPr="00C2673C" w:rsidRDefault="0070261E" w:rsidP="00702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73C" w:rsidDel="00873FA1">
        <w:rPr>
          <w:rFonts w:ascii="Times New Roman" w:hAnsi="Times New Roman" w:cs="Times New Roman"/>
          <w:sz w:val="24"/>
          <w:szCs w:val="24"/>
        </w:rPr>
        <w:t>(</w:t>
      </w:r>
      <w:r w:rsidRPr="00C2673C">
        <w:rPr>
          <w:rFonts w:ascii="Times New Roman" w:hAnsi="Times New Roman" w:cs="Times New Roman"/>
          <w:sz w:val="24"/>
          <w:szCs w:val="24"/>
        </w:rPr>
        <w:t>2</w:t>
      </w:r>
      <w:r w:rsidRPr="00C2673C" w:rsidDel="00873FA1">
        <w:rPr>
          <w:rFonts w:ascii="Times New Roman" w:hAnsi="Times New Roman" w:cs="Times New Roman"/>
          <w:sz w:val="24"/>
          <w:szCs w:val="24"/>
        </w:rPr>
        <w:t>) Viibimisaja pikendamisest keeldumise otsuse vaidlustamisele kohaldatakse käesoleva peatüki 2. jao 5. jaotise 4. ja 5. alljaotist</w:t>
      </w:r>
      <w:r w:rsidRPr="00C2673C">
        <w:rPr>
          <w:rFonts w:ascii="Times New Roman" w:hAnsi="Times New Roman" w:cs="Times New Roman"/>
          <w:sz w:val="24"/>
          <w:szCs w:val="24"/>
        </w:rPr>
        <w:t>, välja arvatud § 100</w:t>
      </w:r>
      <w:r w:rsidRPr="00C2673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2673C" w:rsidDel="00873FA1">
        <w:rPr>
          <w:rFonts w:ascii="Times New Roman" w:hAnsi="Times New Roman" w:cs="Times New Roman"/>
          <w:sz w:val="24"/>
          <w:szCs w:val="24"/>
        </w:rPr>
        <w:t>.</w:t>
      </w:r>
      <w:r w:rsidRPr="00C2673C">
        <w:rPr>
          <w:rFonts w:ascii="Times New Roman" w:hAnsi="Times New Roman" w:cs="Times New Roman"/>
          <w:sz w:val="24"/>
          <w:szCs w:val="24"/>
        </w:rPr>
        <w:t>“;</w:t>
      </w:r>
    </w:p>
    <w:p w14:paraId="7C9F1CEA" w14:textId="77777777" w:rsidR="00711F7D" w:rsidRPr="00C2673C" w:rsidRDefault="00711F7D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D71E1" w14:textId="46258BFE" w:rsidR="000C386C" w:rsidRPr="00C2673C" w:rsidRDefault="00964075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73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386C" w:rsidRPr="00C2673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C386C" w:rsidRPr="00C2673C">
        <w:rPr>
          <w:rFonts w:ascii="Times New Roman" w:hAnsi="Times New Roman" w:cs="Times New Roman"/>
          <w:sz w:val="24"/>
          <w:szCs w:val="24"/>
        </w:rPr>
        <w:t xml:space="preserve"> seaduse 2. peatüki 1. jao 3. jaotist täiendatakse §-ga 55</w:t>
      </w:r>
      <w:r w:rsidR="000C386C" w:rsidRPr="00C2673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C386C" w:rsidRPr="00C2673C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D36E097" w14:textId="77777777" w:rsidR="000C386C" w:rsidRPr="00C2673C" w:rsidRDefault="000C386C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965E5" w14:textId="3DB54BA4" w:rsidR="000C386C" w:rsidRPr="00C2673C" w:rsidRDefault="000C386C" w:rsidP="000C38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73C">
        <w:rPr>
          <w:rFonts w:ascii="Times New Roman" w:hAnsi="Times New Roman" w:cs="Times New Roman"/>
          <w:sz w:val="24"/>
          <w:szCs w:val="24"/>
        </w:rPr>
        <w:t>„</w:t>
      </w:r>
      <w:r w:rsidRPr="00C2673C">
        <w:rPr>
          <w:rFonts w:ascii="Times New Roman" w:hAnsi="Times New Roman" w:cs="Times New Roman"/>
          <w:b/>
          <w:bCs/>
          <w:sz w:val="24"/>
          <w:szCs w:val="24"/>
        </w:rPr>
        <w:t>§ 55</w:t>
      </w:r>
      <w:r w:rsidRPr="00C2673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C2673C">
        <w:rPr>
          <w:rFonts w:ascii="Times New Roman" w:hAnsi="Times New Roman" w:cs="Times New Roman"/>
          <w:b/>
          <w:bCs/>
          <w:sz w:val="24"/>
          <w:szCs w:val="24"/>
        </w:rPr>
        <w:t>. Viibimisaja ennetähtaegse lõpetamise otsuse vaidlustamine</w:t>
      </w:r>
    </w:p>
    <w:p w14:paraId="7FE97FC9" w14:textId="5A66CA59" w:rsidR="000C386C" w:rsidRPr="00C2673C" w:rsidRDefault="000C386C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14:paraId="7A78FD92" w14:textId="42FED33D" w:rsidR="0070261E" w:rsidRPr="00C2673C" w:rsidRDefault="0070261E" w:rsidP="009A4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C2972B2">
        <w:rPr>
          <w:rFonts w:ascii="Times New Roman" w:hAnsi="Times New Roman" w:cs="Times New Roman"/>
          <w:sz w:val="24"/>
          <w:szCs w:val="24"/>
        </w:rPr>
        <w:t xml:space="preserve">(1) </w:t>
      </w:r>
      <w:r w:rsidR="009A4D67" w:rsidRPr="0C2972B2">
        <w:rPr>
          <w:rFonts w:ascii="Times New Roman" w:hAnsi="Times New Roman" w:cs="Times New Roman"/>
          <w:sz w:val="24"/>
          <w:szCs w:val="24"/>
        </w:rPr>
        <w:t xml:space="preserve">Viibimisaja ennetähtaegse lõpetamise otsuse vaie esitatakse läbivaatamiseks otsuse teinud </w:t>
      </w:r>
      <w:commentRangeStart w:id="2"/>
      <w:ins w:id="3" w:author="Inge Mehide - JUSTDIGI" w:date="2025-01-13T11:30:00Z">
        <w:r w:rsidR="19DA87C2" w:rsidRPr="0C2972B2">
          <w:rPr>
            <w:rFonts w:ascii="Times New Roman" w:hAnsi="Times New Roman" w:cs="Times New Roman"/>
            <w:sz w:val="24"/>
            <w:szCs w:val="24"/>
          </w:rPr>
          <w:t xml:space="preserve">asutusele, kes on nimetatud </w:t>
        </w:r>
      </w:ins>
      <w:commentRangeEnd w:id="2"/>
      <w:r>
        <w:commentReference w:id="2"/>
      </w:r>
      <w:r w:rsidR="009A4D67" w:rsidRPr="0C2972B2">
        <w:rPr>
          <w:rFonts w:ascii="Times New Roman" w:hAnsi="Times New Roman" w:cs="Times New Roman"/>
          <w:sz w:val="24"/>
          <w:szCs w:val="24"/>
        </w:rPr>
        <w:t>käesoleva seaduse §-</w:t>
      </w:r>
      <w:ins w:id="4" w:author="Inge Mehide - JUSTDIGI" w:date="2025-01-13T11:30:00Z">
        <w:r w:rsidR="09225B3C" w:rsidRPr="0C2972B2">
          <w:rPr>
            <w:rFonts w:ascii="Times New Roman" w:hAnsi="Times New Roman" w:cs="Times New Roman"/>
            <w:sz w:val="24"/>
            <w:szCs w:val="24"/>
          </w:rPr>
          <w:t xml:space="preserve">s </w:t>
        </w:r>
      </w:ins>
      <w:r w:rsidR="009A4D67" w:rsidRPr="0C2972B2">
        <w:rPr>
          <w:rFonts w:ascii="Times New Roman" w:hAnsi="Times New Roman" w:cs="Times New Roman"/>
          <w:sz w:val="24"/>
          <w:szCs w:val="24"/>
        </w:rPr>
        <w:t>55</w:t>
      </w:r>
      <w:del w:id="5" w:author="Inge Mehide - JUSTDIGI" w:date="2025-01-13T11:30:00Z">
        <w:r w:rsidRPr="0C2972B2" w:rsidDel="009A4D67">
          <w:rPr>
            <w:rFonts w:ascii="Times New Roman" w:hAnsi="Times New Roman" w:cs="Times New Roman"/>
            <w:sz w:val="24"/>
            <w:szCs w:val="24"/>
          </w:rPr>
          <w:delText xml:space="preserve"> nimetatud asutusele</w:delText>
        </w:r>
      </w:del>
      <w:r w:rsidR="009A4D67" w:rsidRPr="0C2972B2">
        <w:rPr>
          <w:rFonts w:ascii="Times New Roman" w:hAnsi="Times New Roman" w:cs="Times New Roman"/>
          <w:sz w:val="24"/>
          <w:szCs w:val="24"/>
        </w:rPr>
        <w:t>.</w:t>
      </w:r>
    </w:p>
    <w:p w14:paraId="3F5E3048" w14:textId="77777777" w:rsidR="009A4D67" w:rsidRPr="00C2673C" w:rsidRDefault="009A4D67" w:rsidP="00702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A4C560" w14:textId="173AA1CF" w:rsidR="0070261E" w:rsidRPr="00C2673C" w:rsidRDefault="0070261E" w:rsidP="00702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73C">
        <w:rPr>
          <w:rFonts w:ascii="Times New Roman" w:hAnsi="Times New Roman" w:cs="Times New Roman"/>
          <w:sz w:val="24"/>
          <w:szCs w:val="24"/>
        </w:rPr>
        <w:t>(2) Viibimisaja ennetähtaegse lõpetamise otsuse vaidlustamisele kohaldatakse käesoleva peatüki 2. jao 5. jaotise 4. ja 5. alljaotist, välja arvatud § 100</w:t>
      </w:r>
      <w:r w:rsidRPr="00C2673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2673C">
        <w:rPr>
          <w:rFonts w:ascii="Times New Roman" w:hAnsi="Times New Roman" w:cs="Times New Roman"/>
          <w:sz w:val="24"/>
          <w:szCs w:val="24"/>
        </w:rPr>
        <w:t>.“;</w:t>
      </w:r>
    </w:p>
    <w:p w14:paraId="253F67FA" w14:textId="77777777" w:rsidR="00843350" w:rsidRPr="00C2673C" w:rsidRDefault="00843350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58A83D" w14:textId="7EABD9CE" w:rsidR="004B2292" w:rsidRDefault="002E3912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24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C7780" w:rsidRPr="0046324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C7780" w:rsidRPr="0046324C">
        <w:rPr>
          <w:rFonts w:ascii="Times New Roman" w:hAnsi="Times New Roman" w:cs="Times New Roman"/>
          <w:sz w:val="24"/>
          <w:szCs w:val="24"/>
        </w:rPr>
        <w:t xml:space="preserve"> </w:t>
      </w:r>
      <w:r w:rsidR="00C157FA" w:rsidRPr="0046324C">
        <w:rPr>
          <w:rFonts w:ascii="Times New Roman" w:hAnsi="Times New Roman" w:cs="Times New Roman"/>
          <w:sz w:val="24"/>
          <w:szCs w:val="24"/>
        </w:rPr>
        <w:t>paragrahvi 96 lõikest 2 jäetakse välja tekstiosa „ja 5.“;</w:t>
      </w:r>
    </w:p>
    <w:p w14:paraId="1BB3811D" w14:textId="77777777" w:rsidR="004B2292" w:rsidRDefault="004B2292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D59C4" w14:textId="19A63B6C" w:rsidR="03F3CC85" w:rsidRDefault="004B2292" w:rsidP="66B63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6"/>
      <w:r w:rsidRPr="66B63438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66B63438">
        <w:rPr>
          <w:rFonts w:ascii="Times New Roman" w:hAnsi="Times New Roman" w:cs="Times New Roman"/>
          <w:sz w:val="24"/>
          <w:szCs w:val="24"/>
        </w:rPr>
        <w:t xml:space="preserve"> </w:t>
      </w:r>
      <w:commentRangeEnd w:id="6"/>
      <w:r w:rsidR="03F3CC85">
        <w:commentReference w:id="6"/>
      </w:r>
      <w:r w:rsidR="00616BD0" w:rsidRPr="66B63438">
        <w:rPr>
          <w:rFonts w:ascii="Times New Roman" w:hAnsi="Times New Roman" w:cs="Times New Roman"/>
          <w:sz w:val="24"/>
          <w:szCs w:val="24"/>
        </w:rPr>
        <w:t>seaduse</w:t>
      </w:r>
      <w:r w:rsidR="00EC7780" w:rsidRPr="66B63438">
        <w:rPr>
          <w:rFonts w:ascii="Times New Roman" w:hAnsi="Times New Roman" w:cs="Times New Roman"/>
          <w:sz w:val="24"/>
          <w:szCs w:val="24"/>
        </w:rPr>
        <w:t xml:space="preserve"> 2. peatüki 2. jao 5. jaotise </w:t>
      </w:r>
      <w:r w:rsidR="002274E1" w:rsidRPr="66B63438">
        <w:rPr>
          <w:rFonts w:ascii="Times New Roman" w:hAnsi="Times New Roman" w:cs="Times New Roman"/>
          <w:sz w:val="24"/>
          <w:szCs w:val="24"/>
        </w:rPr>
        <w:t>4. alljaotis</w:t>
      </w:r>
      <w:r w:rsidRPr="66B63438">
        <w:rPr>
          <w:rFonts w:ascii="Times New Roman" w:hAnsi="Times New Roman" w:cs="Times New Roman"/>
          <w:sz w:val="24"/>
          <w:szCs w:val="24"/>
        </w:rPr>
        <w:t xml:space="preserve">e tekst </w:t>
      </w:r>
      <w:r w:rsidR="002274E1" w:rsidRPr="66B63438">
        <w:rPr>
          <w:rFonts w:ascii="Times New Roman" w:hAnsi="Times New Roman" w:cs="Times New Roman"/>
          <w:sz w:val="24"/>
          <w:szCs w:val="24"/>
        </w:rPr>
        <w:t>muudetakse</w:t>
      </w:r>
      <w:r w:rsidR="00616BD0" w:rsidRPr="66B63438">
        <w:rPr>
          <w:rFonts w:ascii="Times New Roman" w:hAnsi="Times New Roman" w:cs="Times New Roman"/>
          <w:sz w:val="24"/>
          <w:szCs w:val="24"/>
        </w:rPr>
        <w:t xml:space="preserve"> ja sõnastatakse järgmiselt:</w:t>
      </w:r>
    </w:p>
    <w:p w14:paraId="650AFADE" w14:textId="77777777" w:rsidR="00616BD0" w:rsidRPr="00EB210F" w:rsidRDefault="00616BD0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9CF52E" w14:textId="69390ACB" w:rsidR="00A12418" w:rsidRPr="00EB210F" w:rsidRDefault="00BF213D" w:rsidP="00727F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10F">
        <w:rPr>
          <w:rFonts w:ascii="Times New Roman" w:hAnsi="Times New Roman" w:cs="Times New Roman"/>
          <w:sz w:val="24"/>
          <w:szCs w:val="24"/>
        </w:rPr>
        <w:t>„</w:t>
      </w:r>
      <w:r w:rsidR="00EE7F24" w:rsidRPr="00EB210F">
        <w:rPr>
          <w:rFonts w:ascii="Times New Roman" w:hAnsi="Times New Roman" w:cs="Times New Roman"/>
          <w:b/>
          <w:bCs/>
          <w:sz w:val="24"/>
          <w:szCs w:val="24"/>
        </w:rPr>
        <w:t>§ 100</w:t>
      </w:r>
      <w:r w:rsidR="00EE7F24" w:rsidRPr="00EB210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EE7F24" w:rsidRPr="00EB210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12418" w:rsidRPr="00EB21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7F24" w:rsidRPr="00EB210F">
        <w:rPr>
          <w:rFonts w:ascii="Times New Roman" w:hAnsi="Times New Roman" w:cs="Times New Roman"/>
          <w:b/>
          <w:bCs/>
          <w:sz w:val="24"/>
          <w:szCs w:val="24"/>
        </w:rPr>
        <w:t>Viisa andmisest keeldumise, viisa tühistamise</w:t>
      </w:r>
      <w:r w:rsidR="00532F7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E7F24" w:rsidRPr="00EB210F">
        <w:rPr>
          <w:rFonts w:ascii="Times New Roman" w:hAnsi="Times New Roman" w:cs="Times New Roman"/>
          <w:b/>
          <w:bCs/>
          <w:sz w:val="24"/>
          <w:szCs w:val="24"/>
        </w:rPr>
        <w:t xml:space="preserve"> viisa kehtetuks tunnistamise</w:t>
      </w:r>
      <w:r w:rsidR="00727F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2F7D">
        <w:rPr>
          <w:rFonts w:ascii="Times New Roman" w:hAnsi="Times New Roman" w:cs="Times New Roman"/>
          <w:b/>
          <w:bCs/>
          <w:sz w:val="24"/>
          <w:szCs w:val="24"/>
        </w:rPr>
        <w:t>ja</w:t>
      </w:r>
      <w:r w:rsidR="00EE7F24" w:rsidRPr="00EB210F" w:rsidDel="00AC14A1">
        <w:rPr>
          <w:rFonts w:ascii="Times New Roman" w:hAnsi="Times New Roman" w:cs="Times New Roman"/>
          <w:b/>
          <w:bCs/>
          <w:sz w:val="24"/>
          <w:szCs w:val="24"/>
        </w:rPr>
        <w:t xml:space="preserve"> viibimisaja pikendamisest keeldumise </w:t>
      </w:r>
      <w:r w:rsidR="00EE7F24" w:rsidRPr="00EB210F">
        <w:rPr>
          <w:rFonts w:ascii="Times New Roman" w:hAnsi="Times New Roman" w:cs="Times New Roman"/>
          <w:b/>
          <w:bCs/>
          <w:sz w:val="24"/>
          <w:szCs w:val="24"/>
        </w:rPr>
        <w:t>otsuse vaidlustamine</w:t>
      </w:r>
    </w:p>
    <w:p w14:paraId="43FBC1FF" w14:textId="77777777" w:rsidR="00A12418" w:rsidRPr="00EB210F" w:rsidRDefault="00A12418" w:rsidP="00EE7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7"/>
    </w:p>
    <w:p w14:paraId="479C05DC" w14:textId="21868C13" w:rsidR="00EE7F24" w:rsidRPr="00EB210F" w:rsidRDefault="00EE7F24" w:rsidP="00EE7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0F">
        <w:rPr>
          <w:rFonts w:ascii="Times New Roman" w:hAnsi="Times New Roman" w:cs="Times New Roman"/>
          <w:sz w:val="24"/>
          <w:szCs w:val="24"/>
        </w:rPr>
        <w:t>(1) Viisa andmisest keeldumise, viisa tühistamise</w:t>
      </w:r>
      <w:r w:rsidR="00291D8E">
        <w:rPr>
          <w:rFonts w:ascii="Times New Roman" w:hAnsi="Times New Roman" w:cs="Times New Roman"/>
          <w:sz w:val="24"/>
          <w:szCs w:val="24"/>
        </w:rPr>
        <w:t>,</w:t>
      </w:r>
      <w:r w:rsidR="00AC14A1">
        <w:rPr>
          <w:rFonts w:ascii="Times New Roman" w:hAnsi="Times New Roman" w:cs="Times New Roman"/>
          <w:sz w:val="24"/>
          <w:szCs w:val="24"/>
        </w:rPr>
        <w:t xml:space="preserve"> </w:t>
      </w:r>
      <w:r w:rsidRPr="00EB210F">
        <w:rPr>
          <w:rFonts w:ascii="Times New Roman" w:hAnsi="Times New Roman" w:cs="Times New Roman"/>
          <w:sz w:val="24"/>
          <w:szCs w:val="24"/>
        </w:rPr>
        <w:t>viisa kehtetuks tunnistamis</w:t>
      </w:r>
      <w:r w:rsidR="001D6316">
        <w:rPr>
          <w:rFonts w:ascii="Times New Roman" w:hAnsi="Times New Roman" w:cs="Times New Roman"/>
          <w:sz w:val="24"/>
          <w:szCs w:val="24"/>
        </w:rPr>
        <w:t xml:space="preserve">e </w:t>
      </w:r>
      <w:r w:rsidR="00291D8E">
        <w:rPr>
          <w:rFonts w:ascii="Times New Roman" w:hAnsi="Times New Roman" w:cs="Times New Roman"/>
          <w:sz w:val="24"/>
          <w:szCs w:val="24"/>
        </w:rPr>
        <w:t>ja</w:t>
      </w:r>
      <w:r w:rsidR="00291D8E" w:rsidRPr="00EB210F">
        <w:rPr>
          <w:rFonts w:ascii="Times New Roman" w:hAnsi="Times New Roman" w:cs="Times New Roman"/>
          <w:sz w:val="24"/>
          <w:szCs w:val="24"/>
        </w:rPr>
        <w:t xml:space="preserve"> </w:t>
      </w:r>
      <w:r w:rsidRPr="00EB210F">
        <w:rPr>
          <w:rFonts w:ascii="Times New Roman" w:hAnsi="Times New Roman" w:cs="Times New Roman"/>
          <w:sz w:val="24"/>
          <w:szCs w:val="24"/>
        </w:rPr>
        <w:t>viibimisaja pikendamisest keeldumise</w:t>
      </w:r>
      <w:r w:rsidR="00532F7D">
        <w:rPr>
          <w:rFonts w:ascii="Times New Roman" w:hAnsi="Times New Roman" w:cs="Times New Roman"/>
          <w:sz w:val="24"/>
          <w:szCs w:val="24"/>
        </w:rPr>
        <w:t xml:space="preserve"> </w:t>
      </w:r>
      <w:r w:rsidRPr="00EB210F">
        <w:rPr>
          <w:rFonts w:ascii="Times New Roman" w:hAnsi="Times New Roman" w:cs="Times New Roman"/>
          <w:sz w:val="24"/>
          <w:szCs w:val="24"/>
        </w:rPr>
        <w:t xml:space="preserve">otsuses (edaspidi </w:t>
      </w:r>
      <w:r w:rsidR="00A12418" w:rsidRPr="00EB210F">
        <w:rPr>
          <w:rFonts w:ascii="Times New Roman" w:hAnsi="Times New Roman" w:cs="Times New Roman"/>
          <w:sz w:val="24"/>
          <w:szCs w:val="24"/>
        </w:rPr>
        <w:t xml:space="preserve">koos </w:t>
      </w:r>
      <w:r w:rsidRPr="00EB210F">
        <w:rPr>
          <w:rFonts w:ascii="Times New Roman" w:hAnsi="Times New Roman" w:cs="Times New Roman"/>
          <w:sz w:val="24"/>
          <w:szCs w:val="24"/>
        </w:rPr>
        <w:t>käesolevas jaotises</w:t>
      </w:r>
      <w:r w:rsidR="00EC6404" w:rsidRPr="00AC14A1">
        <w:rPr>
          <w:rFonts w:ascii="Times New Roman" w:hAnsi="Times New Roman" w:cs="Times New Roman"/>
          <w:sz w:val="24"/>
          <w:szCs w:val="24"/>
        </w:rPr>
        <w:t xml:space="preserve"> </w:t>
      </w:r>
      <w:r w:rsidRPr="00EB210F">
        <w:rPr>
          <w:rFonts w:ascii="Times New Roman" w:hAnsi="Times New Roman" w:cs="Times New Roman"/>
          <w:i/>
          <w:iCs/>
          <w:sz w:val="24"/>
          <w:szCs w:val="24"/>
        </w:rPr>
        <w:t>otsus</w:t>
      </w:r>
      <w:r w:rsidRPr="00EB210F">
        <w:rPr>
          <w:rFonts w:ascii="Times New Roman" w:hAnsi="Times New Roman" w:cs="Times New Roman"/>
          <w:sz w:val="24"/>
          <w:szCs w:val="24"/>
        </w:rPr>
        <w:t>) teavitatakse välismaalast otsuse vaidlustamise võimalusest, kohast, tähtajast ja korrast.</w:t>
      </w:r>
    </w:p>
    <w:p w14:paraId="5A5ECA5D" w14:textId="77777777" w:rsidR="00EE7F24" w:rsidRPr="00EB210F" w:rsidRDefault="00EE7F24" w:rsidP="00EE7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A3D6DC" w14:textId="451D7F42" w:rsidR="00964075" w:rsidRDefault="00EE7F24" w:rsidP="00964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0F">
        <w:rPr>
          <w:rFonts w:ascii="Times New Roman" w:hAnsi="Times New Roman" w:cs="Times New Roman"/>
          <w:sz w:val="24"/>
          <w:szCs w:val="24"/>
        </w:rPr>
        <w:t>(</w:t>
      </w:r>
      <w:r w:rsidR="009A718F" w:rsidRPr="00EB210F">
        <w:rPr>
          <w:rFonts w:ascii="Times New Roman" w:hAnsi="Times New Roman" w:cs="Times New Roman"/>
          <w:sz w:val="24"/>
          <w:szCs w:val="24"/>
        </w:rPr>
        <w:t>2</w:t>
      </w:r>
      <w:r w:rsidRPr="00EB210F">
        <w:rPr>
          <w:rFonts w:ascii="Times New Roman" w:hAnsi="Times New Roman" w:cs="Times New Roman"/>
          <w:sz w:val="24"/>
          <w:szCs w:val="24"/>
        </w:rPr>
        <w:t xml:space="preserve">) Välismaalane võib esitada otsuse </w:t>
      </w:r>
      <w:r w:rsidR="009A718F" w:rsidRPr="00EB210F">
        <w:rPr>
          <w:rFonts w:ascii="Times New Roman" w:hAnsi="Times New Roman" w:cs="Times New Roman"/>
          <w:sz w:val="24"/>
          <w:szCs w:val="24"/>
        </w:rPr>
        <w:t xml:space="preserve">vaide </w:t>
      </w:r>
      <w:r w:rsidRPr="00EB210F">
        <w:rPr>
          <w:rFonts w:ascii="Times New Roman" w:hAnsi="Times New Roman" w:cs="Times New Roman"/>
          <w:sz w:val="24"/>
          <w:szCs w:val="24"/>
        </w:rPr>
        <w:t>(edaspidi käesolevas jaotises</w:t>
      </w:r>
      <w:r w:rsidR="00EC6404" w:rsidRPr="00EB210F">
        <w:rPr>
          <w:rFonts w:ascii="Times New Roman" w:hAnsi="Times New Roman" w:cs="Times New Roman"/>
          <w:sz w:val="24"/>
          <w:szCs w:val="24"/>
        </w:rPr>
        <w:t xml:space="preserve"> </w:t>
      </w:r>
      <w:r w:rsidR="009A718F" w:rsidRPr="00EB210F">
        <w:rPr>
          <w:rFonts w:ascii="Times New Roman" w:hAnsi="Times New Roman" w:cs="Times New Roman"/>
          <w:i/>
          <w:iCs/>
          <w:sz w:val="24"/>
          <w:szCs w:val="24"/>
        </w:rPr>
        <w:t>vaie</w:t>
      </w:r>
      <w:r w:rsidRPr="00EB210F">
        <w:rPr>
          <w:rFonts w:ascii="Times New Roman" w:hAnsi="Times New Roman" w:cs="Times New Roman"/>
          <w:sz w:val="24"/>
          <w:szCs w:val="24"/>
        </w:rPr>
        <w:t xml:space="preserve">) </w:t>
      </w:r>
      <w:r w:rsidR="009A718F" w:rsidRPr="00EB210F">
        <w:rPr>
          <w:rFonts w:ascii="Times New Roman" w:hAnsi="Times New Roman" w:cs="Times New Roman"/>
          <w:sz w:val="24"/>
          <w:szCs w:val="24"/>
        </w:rPr>
        <w:t xml:space="preserve">kümne </w:t>
      </w:r>
      <w:r w:rsidRPr="00EB210F">
        <w:rPr>
          <w:rFonts w:ascii="Times New Roman" w:hAnsi="Times New Roman" w:cs="Times New Roman"/>
          <w:sz w:val="24"/>
          <w:szCs w:val="24"/>
        </w:rPr>
        <w:t>päeva jooksul otsuse teatavaks tegemise päevast arvates.</w:t>
      </w:r>
    </w:p>
    <w:p w14:paraId="77394455" w14:textId="77777777" w:rsidR="00890AFF" w:rsidRDefault="00890AFF" w:rsidP="00EE7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BFB45" w14:textId="523055B2" w:rsidR="00EE7F24" w:rsidRPr="003E1EC1" w:rsidRDefault="00EE7F24" w:rsidP="00EE7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753">
        <w:rPr>
          <w:rFonts w:ascii="Times New Roman" w:hAnsi="Times New Roman" w:cs="Times New Roman"/>
          <w:sz w:val="24"/>
          <w:szCs w:val="24"/>
        </w:rPr>
        <w:t>(</w:t>
      </w:r>
      <w:r w:rsidR="009A718F" w:rsidRPr="005A0753">
        <w:rPr>
          <w:rFonts w:ascii="Times New Roman" w:hAnsi="Times New Roman" w:cs="Times New Roman"/>
          <w:sz w:val="24"/>
          <w:szCs w:val="24"/>
        </w:rPr>
        <w:t>3</w:t>
      </w:r>
      <w:r w:rsidRPr="005A0753">
        <w:rPr>
          <w:rFonts w:ascii="Times New Roman" w:hAnsi="Times New Roman" w:cs="Times New Roman"/>
          <w:sz w:val="24"/>
          <w:szCs w:val="24"/>
        </w:rPr>
        <w:t>)</w:t>
      </w:r>
      <w:r w:rsidRPr="00C05E43">
        <w:rPr>
          <w:rFonts w:ascii="Times New Roman" w:hAnsi="Times New Roman" w:cs="Times New Roman"/>
          <w:sz w:val="24"/>
          <w:szCs w:val="24"/>
        </w:rPr>
        <w:t xml:space="preserve"> </w:t>
      </w:r>
      <w:r w:rsidR="009A718F">
        <w:rPr>
          <w:rFonts w:ascii="Times New Roman" w:hAnsi="Times New Roman" w:cs="Times New Roman"/>
          <w:sz w:val="24"/>
          <w:szCs w:val="24"/>
        </w:rPr>
        <w:t>Vaide</w:t>
      </w:r>
      <w:r w:rsidRPr="002F394B">
        <w:rPr>
          <w:rFonts w:ascii="Times New Roman" w:hAnsi="Times New Roman" w:cs="Times New Roman"/>
          <w:sz w:val="24"/>
          <w:szCs w:val="24"/>
        </w:rPr>
        <w:t xml:space="preserve"> </w:t>
      </w:r>
      <w:r w:rsidRPr="003E1EC1">
        <w:rPr>
          <w:rFonts w:ascii="Times New Roman" w:hAnsi="Times New Roman" w:cs="Times New Roman"/>
          <w:sz w:val="24"/>
          <w:szCs w:val="24"/>
        </w:rPr>
        <w:t>esitamise tähtaega ei ennistata.</w:t>
      </w:r>
    </w:p>
    <w:p w14:paraId="24B3C577" w14:textId="77777777" w:rsidR="00750ED8" w:rsidRPr="003E1EC1" w:rsidRDefault="00750ED8" w:rsidP="00EE7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8CE33" w14:textId="7EE2DC08" w:rsidR="00750ED8" w:rsidRDefault="00750ED8" w:rsidP="62680F78">
      <w:pPr>
        <w:pStyle w:val="Normaallaadveeb"/>
        <w:spacing w:before="0" w:after="0" w:afterAutospacing="0"/>
        <w:jc w:val="both"/>
        <w:rPr>
          <w:color w:val="202020"/>
          <w:shd w:val="clear" w:color="auto" w:fill="FFFFFF"/>
        </w:rPr>
      </w:pPr>
      <w:r w:rsidRPr="003E1EC1">
        <w:rPr>
          <w:bdr w:val="none" w:sz="0" w:space="0" w:color="auto" w:frame="1"/>
          <w:shd w:val="clear" w:color="auto" w:fill="FFFFFF"/>
        </w:rPr>
        <w:lastRenderedPageBreak/>
        <w:t xml:space="preserve">(4) </w:t>
      </w:r>
      <w:r w:rsidRPr="003E1EC1">
        <w:rPr>
          <w:color w:val="202020"/>
          <w:shd w:val="clear" w:color="auto" w:fill="FFFFFF"/>
        </w:rPr>
        <w:t xml:space="preserve">Kui </w:t>
      </w:r>
      <w:r w:rsidRPr="00C2673C">
        <w:rPr>
          <w:color w:val="202020"/>
          <w:shd w:val="clear" w:color="auto" w:fill="FFFFFF"/>
        </w:rPr>
        <w:t xml:space="preserve">välismaalane esitab </w:t>
      </w:r>
      <w:r w:rsidR="00706D90" w:rsidRPr="00C2673C">
        <w:rPr>
          <w:color w:val="202020"/>
          <w:shd w:val="clear" w:color="auto" w:fill="FFFFFF"/>
        </w:rPr>
        <w:t>pärast vaide esitamist</w:t>
      </w:r>
      <w:r w:rsidR="00FC2454" w:rsidRPr="00C2673C">
        <w:rPr>
          <w:color w:val="202020"/>
          <w:shd w:val="clear" w:color="auto" w:fill="FFFFFF"/>
        </w:rPr>
        <w:t xml:space="preserve"> </w:t>
      </w:r>
      <w:r w:rsidRPr="00C2673C">
        <w:rPr>
          <w:color w:val="202020"/>
          <w:shd w:val="clear" w:color="auto" w:fill="FFFFFF"/>
        </w:rPr>
        <w:t>viisataotluse</w:t>
      </w:r>
      <w:r w:rsidR="00387316" w:rsidRPr="00C2673C">
        <w:rPr>
          <w:color w:val="202020"/>
          <w:shd w:val="clear" w:color="auto" w:fill="FFFFFF"/>
        </w:rPr>
        <w:t xml:space="preserve"> või Eestis ajutise viibimise seadusliku alusega lubatud viibimisaja pikendamise taotluse</w:t>
      </w:r>
      <w:r w:rsidR="00BC73E9">
        <w:rPr>
          <w:color w:val="202020"/>
          <w:shd w:val="clear" w:color="auto" w:fill="FFFFFF"/>
        </w:rPr>
        <w:t>,</w:t>
      </w:r>
      <w:r w:rsidRPr="00C2673C">
        <w:rPr>
          <w:color w:val="202020"/>
          <w:shd w:val="clear" w:color="auto" w:fill="FFFFFF"/>
        </w:rPr>
        <w:t xml:space="preserve"> jäetakse see </w:t>
      </w:r>
      <w:r w:rsidRPr="00C2673C">
        <w:t>taotlus</w:t>
      </w:r>
      <w:r w:rsidRPr="00C2673C">
        <w:rPr>
          <w:color w:val="202020"/>
          <w:shd w:val="clear" w:color="auto" w:fill="FFFFFF"/>
        </w:rPr>
        <w:t xml:space="preserve"> läbi vaatamata kuni </w:t>
      </w:r>
      <w:r w:rsidR="00FC2454" w:rsidRPr="00C2673C">
        <w:rPr>
          <w:color w:val="202020"/>
          <w:shd w:val="clear" w:color="auto" w:fill="FFFFFF"/>
        </w:rPr>
        <w:t xml:space="preserve">vaide </w:t>
      </w:r>
      <w:r w:rsidRPr="00C2673C">
        <w:rPr>
          <w:color w:val="202020"/>
          <w:shd w:val="clear" w:color="auto" w:fill="FFFFFF"/>
        </w:rPr>
        <w:t xml:space="preserve">kohta lõpliku otsuse (edaspidi käesolevas jaotises </w:t>
      </w:r>
      <w:r w:rsidRPr="62680F78">
        <w:rPr>
          <w:i/>
          <w:iCs/>
          <w:color w:val="202020"/>
          <w:shd w:val="clear" w:color="auto" w:fill="FFFFFF"/>
        </w:rPr>
        <w:t>vaideotsus</w:t>
      </w:r>
      <w:r w:rsidRPr="00C2673C">
        <w:rPr>
          <w:color w:val="202020"/>
          <w:shd w:val="clear" w:color="auto" w:fill="FFFFFF"/>
        </w:rPr>
        <w:t xml:space="preserve">) </w:t>
      </w:r>
      <w:r w:rsidR="00234A91" w:rsidRPr="0034399B">
        <w:rPr>
          <w:color w:val="202020"/>
          <w:shd w:val="clear" w:color="auto" w:fill="FFFFFF"/>
        </w:rPr>
        <w:t>tegemiseni</w:t>
      </w:r>
      <w:r w:rsidRPr="00C2673C">
        <w:rPr>
          <w:color w:val="202020"/>
          <w:shd w:val="clear" w:color="auto" w:fill="FFFFFF"/>
        </w:rPr>
        <w:t>.</w:t>
      </w:r>
      <w:commentRangeEnd w:id="7"/>
      <w:r>
        <w:commentReference w:id="7"/>
      </w:r>
    </w:p>
    <w:p w14:paraId="68DAB58E" w14:textId="77777777" w:rsidR="009A718F" w:rsidRDefault="009A718F" w:rsidP="00EE7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9FB998" w14:textId="7693AE34" w:rsidR="009A718F" w:rsidRPr="009A718F" w:rsidRDefault="009A718F" w:rsidP="009A71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18F">
        <w:rPr>
          <w:rFonts w:ascii="Times New Roman" w:hAnsi="Times New Roman" w:cs="Times New Roman"/>
          <w:b/>
          <w:bCs/>
          <w:sz w:val="24"/>
          <w:szCs w:val="24"/>
        </w:rPr>
        <w:t>§ 100</w:t>
      </w:r>
      <w:r w:rsidRPr="009A718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9A718F">
        <w:rPr>
          <w:rFonts w:ascii="Times New Roman" w:hAnsi="Times New Roman" w:cs="Times New Roman"/>
          <w:b/>
          <w:bCs/>
          <w:sz w:val="24"/>
          <w:szCs w:val="24"/>
        </w:rPr>
        <w:t>. </w:t>
      </w:r>
      <w:r>
        <w:rPr>
          <w:rFonts w:ascii="Times New Roman" w:hAnsi="Times New Roman" w:cs="Times New Roman"/>
          <w:b/>
          <w:bCs/>
          <w:sz w:val="24"/>
          <w:szCs w:val="24"/>
        </w:rPr>
        <w:t>Vaide</w:t>
      </w:r>
      <w:r w:rsidRPr="009A718F">
        <w:rPr>
          <w:rFonts w:ascii="Times New Roman" w:hAnsi="Times New Roman" w:cs="Times New Roman"/>
          <w:b/>
          <w:bCs/>
          <w:sz w:val="24"/>
          <w:szCs w:val="24"/>
        </w:rPr>
        <w:t xml:space="preserve"> esitanud välismaalase õiguslik seisund</w:t>
      </w:r>
    </w:p>
    <w:p w14:paraId="302468F4" w14:textId="77777777" w:rsidR="00750ED8" w:rsidRDefault="00750ED8" w:rsidP="009A7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FF36E" w14:textId="4179DB55" w:rsidR="009A718F" w:rsidRPr="00EB210F" w:rsidRDefault="009A718F" w:rsidP="009A7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Vaide</w:t>
      </w:r>
      <w:r w:rsidRPr="009A718F">
        <w:rPr>
          <w:rFonts w:ascii="Times New Roman" w:hAnsi="Times New Roman" w:cs="Times New Roman"/>
          <w:sz w:val="24"/>
          <w:szCs w:val="24"/>
        </w:rPr>
        <w:t xml:space="preserve"> </w:t>
      </w:r>
      <w:r w:rsidRPr="00EB210F">
        <w:rPr>
          <w:rFonts w:ascii="Times New Roman" w:hAnsi="Times New Roman" w:cs="Times New Roman"/>
          <w:sz w:val="24"/>
          <w:szCs w:val="24"/>
        </w:rPr>
        <w:t>esitamine ei ole välismaalase Schengeni konventsiooni liikmesrii</w:t>
      </w:r>
      <w:r w:rsidR="0034502B" w:rsidRPr="00EB210F">
        <w:rPr>
          <w:rFonts w:ascii="Times New Roman" w:hAnsi="Times New Roman" w:cs="Times New Roman"/>
          <w:sz w:val="24"/>
          <w:szCs w:val="24"/>
        </w:rPr>
        <w:t>g</w:t>
      </w:r>
      <w:r w:rsidRPr="00EB210F">
        <w:rPr>
          <w:rFonts w:ascii="Times New Roman" w:hAnsi="Times New Roman" w:cs="Times New Roman"/>
          <w:sz w:val="24"/>
          <w:szCs w:val="24"/>
        </w:rPr>
        <w:t>i territooriumile saabumise</w:t>
      </w:r>
      <w:r w:rsidR="0034502B" w:rsidRPr="00EB210F">
        <w:rPr>
          <w:rFonts w:ascii="Times New Roman" w:hAnsi="Times New Roman" w:cs="Times New Roman"/>
          <w:sz w:val="24"/>
          <w:szCs w:val="24"/>
        </w:rPr>
        <w:t xml:space="preserve"> või se</w:t>
      </w:r>
      <w:r w:rsidR="007930FD" w:rsidRPr="00EB210F">
        <w:rPr>
          <w:rFonts w:ascii="Times New Roman" w:hAnsi="Times New Roman" w:cs="Times New Roman"/>
          <w:sz w:val="24"/>
          <w:szCs w:val="24"/>
        </w:rPr>
        <w:t>al</w:t>
      </w:r>
      <w:r w:rsidRPr="00EB210F">
        <w:rPr>
          <w:rFonts w:ascii="Times New Roman" w:hAnsi="Times New Roman" w:cs="Times New Roman"/>
          <w:sz w:val="24"/>
          <w:szCs w:val="24"/>
        </w:rPr>
        <w:t xml:space="preserve"> viibimise </w:t>
      </w:r>
      <w:r w:rsidR="0034502B" w:rsidRPr="00EB210F">
        <w:rPr>
          <w:rFonts w:ascii="Times New Roman" w:hAnsi="Times New Roman" w:cs="Times New Roman"/>
          <w:sz w:val="24"/>
          <w:szCs w:val="24"/>
        </w:rPr>
        <w:t xml:space="preserve">aluseks </w:t>
      </w:r>
      <w:r w:rsidRPr="00EB210F">
        <w:rPr>
          <w:rFonts w:ascii="Times New Roman" w:hAnsi="Times New Roman" w:cs="Times New Roman"/>
          <w:sz w:val="24"/>
          <w:szCs w:val="24"/>
        </w:rPr>
        <w:t xml:space="preserve">ega lükka </w:t>
      </w:r>
      <w:r w:rsidR="0034502B" w:rsidRPr="00EB210F">
        <w:rPr>
          <w:rFonts w:ascii="Times New Roman" w:hAnsi="Times New Roman" w:cs="Times New Roman"/>
          <w:sz w:val="24"/>
          <w:szCs w:val="24"/>
        </w:rPr>
        <w:t>se</w:t>
      </w:r>
      <w:r w:rsidR="007930FD" w:rsidRPr="00EB210F">
        <w:rPr>
          <w:rFonts w:ascii="Times New Roman" w:hAnsi="Times New Roman" w:cs="Times New Roman"/>
          <w:sz w:val="24"/>
          <w:szCs w:val="24"/>
        </w:rPr>
        <w:t>alt</w:t>
      </w:r>
      <w:r w:rsidRPr="00EB210F">
        <w:rPr>
          <w:rFonts w:ascii="Times New Roman" w:hAnsi="Times New Roman" w:cs="Times New Roman"/>
          <w:sz w:val="24"/>
          <w:szCs w:val="24"/>
        </w:rPr>
        <w:t xml:space="preserve"> lahkumise kohustuse täitmist edasi.</w:t>
      </w:r>
    </w:p>
    <w:p w14:paraId="0036650D" w14:textId="77777777" w:rsidR="00405AD6" w:rsidRPr="00EB210F" w:rsidRDefault="00405AD6" w:rsidP="00BA0C0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</w:p>
    <w:p w14:paraId="1E66B5A2" w14:textId="3A1119D0" w:rsidR="00EA60D0" w:rsidRPr="00EB210F" w:rsidRDefault="00EA60D0" w:rsidP="00400D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10F">
        <w:rPr>
          <w:rFonts w:ascii="Times New Roman" w:hAnsi="Times New Roman" w:cs="Times New Roman"/>
          <w:b/>
          <w:bCs/>
          <w:sz w:val="24"/>
          <w:szCs w:val="24"/>
        </w:rPr>
        <w:t>§ 100</w:t>
      </w:r>
      <w:r w:rsidRPr="00EB210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EB210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A0196" w:rsidRPr="00EB21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2454" w:rsidRPr="00EB210F">
        <w:rPr>
          <w:rFonts w:ascii="Times New Roman" w:hAnsi="Times New Roman" w:cs="Times New Roman"/>
          <w:b/>
          <w:bCs/>
          <w:sz w:val="24"/>
          <w:szCs w:val="24"/>
        </w:rPr>
        <w:t>Vaide esitamine ja puuduste kõrvaldamine</w:t>
      </w:r>
    </w:p>
    <w:p w14:paraId="1372F3A8" w14:textId="77777777" w:rsidR="0008147E" w:rsidRPr="00EB210F" w:rsidRDefault="0008147E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244031F" w14:textId="1D425B00" w:rsidR="008D26C0" w:rsidRPr="00EB210F" w:rsidRDefault="00EA60D0" w:rsidP="008D2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</w:t>
      </w:r>
      <w:r w:rsidR="008D26C0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V</w:t>
      </w:r>
      <w:r w:rsidR="005141FC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älismaalane </w:t>
      </w:r>
      <w:r w:rsidR="008D26C0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esita</w:t>
      </w:r>
      <w:r w:rsidR="005141FC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b vaide</w:t>
      </w:r>
      <w:r w:rsidR="008D26C0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kirjalikult:</w:t>
      </w:r>
    </w:p>
    <w:p w14:paraId="06386028" w14:textId="3049BAFB" w:rsidR="008D26C0" w:rsidRPr="00EB210F" w:rsidRDefault="008D26C0" w:rsidP="002F3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1) </w:t>
      </w:r>
      <w:r w:rsidR="00FC2454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vaide läbivaataja</w:t>
      </w:r>
      <w:r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asukohas;</w:t>
      </w:r>
    </w:p>
    <w:p w14:paraId="3BCD923C" w14:textId="77777777" w:rsidR="008D26C0" w:rsidRPr="00EB210F" w:rsidRDefault="008D26C0" w:rsidP="002F3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2) posti teel või</w:t>
      </w:r>
    </w:p>
    <w:p w14:paraId="586FDF01" w14:textId="77777777" w:rsidR="008D26C0" w:rsidRPr="008D26C0" w:rsidRDefault="008D26C0" w:rsidP="002F3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2F394B">
        <w:rPr>
          <w:rFonts w:ascii="Times New Roman" w:eastAsia="Times New Roman" w:hAnsi="Times New Roman" w:cs="Times New Roman"/>
          <w:sz w:val="24"/>
          <w:szCs w:val="24"/>
          <w:lang w:eastAsia="et-EE"/>
        </w:rPr>
        <w:t>3) elektrooniliselt.</w:t>
      </w:r>
    </w:p>
    <w:p w14:paraId="3BBB6E71" w14:textId="77777777" w:rsidR="00EA60D0" w:rsidRDefault="00EA60D0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</w:p>
    <w:p w14:paraId="41CF50D5" w14:textId="4B2405DE" w:rsidR="00405AD6" w:rsidRPr="00437633" w:rsidRDefault="00405AD6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633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(</w:t>
      </w:r>
      <w:r w:rsidR="008D26C0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2</w:t>
      </w:r>
      <w:r w:rsidRPr="00437633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) Vaie</w:t>
      </w:r>
      <w:r w:rsidRPr="00437633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Pr="0043763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esitatakse </w:t>
      </w:r>
      <w:r w:rsidRPr="00437633">
        <w:rPr>
          <w:rFonts w:ascii="Times New Roman" w:hAnsi="Times New Roman" w:cs="Times New Roman"/>
          <w:sz w:val="24"/>
          <w:szCs w:val="24"/>
        </w:rPr>
        <w:t>käesoleva seaduse § 101 lõike 1 punkti 9 alusel kehtestatud korra</w:t>
      </w:r>
      <w:r w:rsidR="00184A0C">
        <w:rPr>
          <w:rFonts w:ascii="Times New Roman" w:hAnsi="Times New Roman" w:cs="Times New Roman"/>
          <w:sz w:val="24"/>
          <w:szCs w:val="24"/>
        </w:rPr>
        <w:t>s</w:t>
      </w:r>
      <w:r w:rsidRPr="00437633">
        <w:rPr>
          <w:rFonts w:ascii="Times New Roman" w:hAnsi="Times New Roman" w:cs="Times New Roman"/>
          <w:sz w:val="24"/>
          <w:szCs w:val="24"/>
        </w:rPr>
        <w:t>.</w:t>
      </w:r>
    </w:p>
    <w:p w14:paraId="495CD330" w14:textId="77777777" w:rsidR="00405AD6" w:rsidRPr="00437633" w:rsidRDefault="00405AD6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E96FA" w14:textId="7C1A6640" w:rsidR="00FF0E3E" w:rsidRDefault="00405AD6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633">
        <w:rPr>
          <w:rFonts w:ascii="Times New Roman" w:hAnsi="Times New Roman" w:cs="Times New Roman"/>
          <w:sz w:val="24"/>
          <w:szCs w:val="24"/>
        </w:rPr>
        <w:t>(</w:t>
      </w:r>
      <w:r w:rsidR="008D26C0">
        <w:rPr>
          <w:rFonts w:ascii="Times New Roman" w:hAnsi="Times New Roman" w:cs="Times New Roman"/>
          <w:sz w:val="24"/>
          <w:szCs w:val="24"/>
        </w:rPr>
        <w:t>3</w:t>
      </w:r>
      <w:r w:rsidRPr="00437633">
        <w:rPr>
          <w:rFonts w:ascii="Times New Roman" w:hAnsi="Times New Roman" w:cs="Times New Roman"/>
          <w:sz w:val="24"/>
          <w:szCs w:val="24"/>
        </w:rPr>
        <w:t>)</w:t>
      </w:r>
      <w:r w:rsidR="00832946" w:rsidRPr="00832946">
        <w:rPr>
          <w:rFonts w:ascii="Times New Roman" w:hAnsi="Times New Roman" w:cs="Times New Roman"/>
          <w:sz w:val="24"/>
          <w:szCs w:val="24"/>
        </w:rPr>
        <w:t xml:space="preserve"> </w:t>
      </w:r>
      <w:r w:rsidR="00832946" w:rsidRPr="00437633">
        <w:rPr>
          <w:rFonts w:ascii="Times New Roman" w:hAnsi="Times New Roman" w:cs="Times New Roman"/>
          <w:sz w:val="24"/>
          <w:szCs w:val="24"/>
        </w:rPr>
        <w:t xml:space="preserve">Kui </w:t>
      </w:r>
      <w:r w:rsidR="00832946">
        <w:rPr>
          <w:rFonts w:ascii="Times New Roman" w:hAnsi="Times New Roman" w:cs="Times New Roman"/>
          <w:sz w:val="24"/>
          <w:szCs w:val="24"/>
        </w:rPr>
        <w:t xml:space="preserve">vaie ei vasta </w:t>
      </w:r>
      <w:r w:rsidR="0034502B" w:rsidRPr="0034502B">
        <w:rPr>
          <w:rFonts w:ascii="Times New Roman" w:hAnsi="Times New Roman" w:cs="Times New Roman"/>
          <w:sz w:val="24"/>
          <w:szCs w:val="24"/>
        </w:rPr>
        <w:t xml:space="preserve">käesoleva seaduse § 101 lõike 1 punkti 9 alusel </w:t>
      </w:r>
      <w:r w:rsidR="00832946">
        <w:rPr>
          <w:rFonts w:ascii="Times New Roman" w:hAnsi="Times New Roman" w:cs="Times New Roman"/>
          <w:sz w:val="24"/>
          <w:szCs w:val="24"/>
        </w:rPr>
        <w:t xml:space="preserve">kehtestatud </w:t>
      </w:r>
      <w:r w:rsidR="0034502B">
        <w:rPr>
          <w:rFonts w:ascii="Times New Roman" w:hAnsi="Times New Roman" w:cs="Times New Roman"/>
          <w:sz w:val="24"/>
          <w:szCs w:val="24"/>
        </w:rPr>
        <w:t xml:space="preserve">korra </w:t>
      </w:r>
      <w:r w:rsidR="00832946">
        <w:rPr>
          <w:rFonts w:ascii="Times New Roman" w:hAnsi="Times New Roman" w:cs="Times New Roman"/>
          <w:sz w:val="24"/>
          <w:szCs w:val="24"/>
        </w:rPr>
        <w:t>nõuetele</w:t>
      </w:r>
      <w:r w:rsidRPr="00437633">
        <w:rPr>
          <w:rFonts w:ascii="Times New Roman" w:hAnsi="Times New Roman" w:cs="Times New Roman"/>
          <w:sz w:val="24"/>
          <w:szCs w:val="24"/>
        </w:rPr>
        <w:t xml:space="preserve">, </w:t>
      </w:r>
      <w:r w:rsidR="00FF0E3E">
        <w:rPr>
          <w:rFonts w:ascii="Times New Roman" w:hAnsi="Times New Roman" w:cs="Times New Roman"/>
          <w:sz w:val="24"/>
          <w:szCs w:val="24"/>
        </w:rPr>
        <w:t xml:space="preserve">siis </w:t>
      </w:r>
      <w:r w:rsidR="00425069">
        <w:rPr>
          <w:rFonts w:ascii="Times New Roman" w:hAnsi="Times New Roman" w:cs="Times New Roman"/>
          <w:sz w:val="24"/>
          <w:szCs w:val="24"/>
        </w:rPr>
        <w:t>vaide läbivaataja</w:t>
      </w:r>
      <w:r w:rsidR="00FF0E3E">
        <w:rPr>
          <w:rFonts w:ascii="Times New Roman" w:hAnsi="Times New Roman" w:cs="Times New Roman"/>
          <w:sz w:val="24"/>
          <w:szCs w:val="24"/>
        </w:rPr>
        <w:t>:</w:t>
      </w:r>
    </w:p>
    <w:p w14:paraId="39B2EC92" w14:textId="49927C36" w:rsidR="00FF0E3E" w:rsidRDefault="00FF0E3E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05AD6" w:rsidRPr="00437633">
        <w:rPr>
          <w:rFonts w:ascii="Times New Roman" w:hAnsi="Times New Roman" w:cs="Times New Roman"/>
          <w:sz w:val="24"/>
          <w:szCs w:val="24"/>
        </w:rPr>
        <w:t xml:space="preserve"> </w:t>
      </w:r>
      <w:r w:rsidRPr="00437633">
        <w:rPr>
          <w:rFonts w:ascii="Times New Roman" w:hAnsi="Times New Roman" w:cs="Times New Roman"/>
          <w:sz w:val="24"/>
          <w:szCs w:val="24"/>
        </w:rPr>
        <w:t xml:space="preserve">annab </w:t>
      </w:r>
      <w:r w:rsidR="00405AD6" w:rsidRPr="00437633">
        <w:rPr>
          <w:rFonts w:ascii="Times New Roman" w:hAnsi="Times New Roman" w:cs="Times New Roman"/>
          <w:sz w:val="24"/>
          <w:szCs w:val="24"/>
        </w:rPr>
        <w:t>välismaalasele puuduse kõrvaldamise</w:t>
      </w:r>
      <w:r w:rsidR="00F81EB6">
        <w:rPr>
          <w:rFonts w:ascii="Times New Roman" w:hAnsi="Times New Roman" w:cs="Times New Roman"/>
          <w:sz w:val="24"/>
          <w:szCs w:val="24"/>
        </w:rPr>
        <w:t>ks</w:t>
      </w:r>
      <w:r w:rsidR="00405AD6" w:rsidRPr="00437633">
        <w:rPr>
          <w:rFonts w:ascii="Times New Roman" w:hAnsi="Times New Roman" w:cs="Times New Roman"/>
          <w:sz w:val="24"/>
          <w:szCs w:val="24"/>
        </w:rPr>
        <w:t xml:space="preserve"> tähtaja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91EC3E3" w14:textId="544C6A51" w:rsidR="00405AD6" w:rsidRPr="00437633" w:rsidRDefault="00FF0E3E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05AD6" w:rsidRPr="00437633">
        <w:rPr>
          <w:rFonts w:ascii="Times New Roman" w:hAnsi="Times New Roman" w:cs="Times New Roman"/>
          <w:sz w:val="24"/>
          <w:szCs w:val="24"/>
        </w:rPr>
        <w:t xml:space="preserve"> selgita</w:t>
      </w:r>
      <w:r>
        <w:rPr>
          <w:rFonts w:ascii="Times New Roman" w:hAnsi="Times New Roman" w:cs="Times New Roman"/>
          <w:sz w:val="24"/>
          <w:szCs w:val="24"/>
        </w:rPr>
        <w:t>b</w:t>
      </w:r>
      <w:r w:rsidR="00405AD6" w:rsidRPr="00437633">
        <w:rPr>
          <w:rFonts w:ascii="Times New Roman" w:hAnsi="Times New Roman" w:cs="Times New Roman"/>
          <w:sz w:val="24"/>
          <w:szCs w:val="24"/>
        </w:rPr>
        <w:t xml:space="preserve">, et </w:t>
      </w:r>
      <w:r>
        <w:rPr>
          <w:rFonts w:ascii="Times New Roman" w:hAnsi="Times New Roman" w:cs="Times New Roman"/>
          <w:sz w:val="24"/>
          <w:szCs w:val="24"/>
        </w:rPr>
        <w:t xml:space="preserve">kui välismaalane ei kõrvalda </w:t>
      </w:r>
      <w:r w:rsidR="00405AD6" w:rsidRPr="00437633">
        <w:rPr>
          <w:rFonts w:ascii="Times New Roman" w:hAnsi="Times New Roman" w:cs="Times New Roman"/>
          <w:sz w:val="24"/>
          <w:szCs w:val="24"/>
        </w:rPr>
        <w:t>puudus</w:t>
      </w:r>
      <w:r>
        <w:rPr>
          <w:rFonts w:ascii="Times New Roman" w:hAnsi="Times New Roman" w:cs="Times New Roman"/>
          <w:sz w:val="24"/>
          <w:szCs w:val="24"/>
        </w:rPr>
        <w:t>t</w:t>
      </w:r>
      <w:r w:rsidR="00405AD6" w:rsidRPr="00437633">
        <w:rPr>
          <w:rFonts w:ascii="Times New Roman" w:hAnsi="Times New Roman" w:cs="Times New Roman"/>
          <w:sz w:val="24"/>
          <w:szCs w:val="24"/>
        </w:rPr>
        <w:t xml:space="preserve"> </w:t>
      </w:r>
      <w:r w:rsidRPr="00437633">
        <w:rPr>
          <w:rFonts w:ascii="Times New Roman" w:hAnsi="Times New Roman" w:cs="Times New Roman"/>
          <w:sz w:val="24"/>
          <w:szCs w:val="24"/>
        </w:rPr>
        <w:t>täht</w:t>
      </w:r>
      <w:r>
        <w:rPr>
          <w:rFonts w:ascii="Times New Roman" w:hAnsi="Times New Roman" w:cs="Times New Roman"/>
          <w:sz w:val="24"/>
          <w:szCs w:val="24"/>
        </w:rPr>
        <w:t>ajaks,</w:t>
      </w:r>
      <w:r w:rsidRPr="00437633">
        <w:rPr>
          <w:rFonts w:ascii="Times New Roman" w:hAnsi="Times New Roman" w:cs="Times New Roman"/>
          <w:sz w:val="24"/>
          <w:szCs w:val="24"/>
        </w:rPr>
        <w:t xml:space="preserve"> </w:t>
      </w:r>
      <w:r w:rsidR="00405AD6" w:rsidRPr="00437633">
        <w:rPr>
          <w:rFonts w:ascii="Times New Roman" w:hAnsi="Times New Roman" w:cs="Times New Roman"/>
          <w:sz w:val="24"/>
          <w:szCs w:val="24"/>
        </w:rPr>
        <w:t xml:space="preserve">võib </w:t>
      </w:r>
      <w:r w:rsidR="00425069">
        <w:rPr>
          <w:rFonts w:ascii="Times New Roman" w:hAnsi="Times New Roman" w:cs="Times New Roman"/>
          <w:sz w:val="24"/>
          <w:szCs w:val="24"/>
        </w:rPr>
        <w:t>vaide läbivaataja</w:t>
      </w:r>
      <w:r w:rsidR="00425069" w:rsidRPr="00437633">
        <w:rPr>
          <w:rFonts w:ascii="Times New Roman" w:hAnsi="Times New Roman" w:cs="Times New Roman"/>
          <w:sz w:val="24"/>
          <w:szCs w:val="24"/>
        </w:rPr>
        <w:t xml:space="preserve"> </w:t>
      </w:r>
      <w:r w:rsidR="00405AD6" w:rsidRPr="00437633">
        <w:rPr>
          <w:rFonts w:ascii="Times New Roman" w:hAnsi="Times New Roman" w:cs="Times New Roman"/>
          <w:sz w:val="24"/>
          <w:szCs w:val="24"/>
        </w:rPr>
        <w:t>jätta vaide läbi vaatamata.</w:t>
      </w:r>
    </w:p>
    <w:p w14:paraId="7C4DA112" w14:textId="77777777" w:rsidR="00405AD6" w:rsidRPr="00437633" w:rsidRDefault="00405AD6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925ED" w14:textId="34A9B902" w:rsidR="00405AD6" w:rsidRPr="00B4639E" w:rsidRDefault="00405AD6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633">
        <w:rPr>
          <w:rFonts w:ascii="Times New Roman" w:hAnsi="Times New Roman" w:cs="Times New Roman"/>
          <w:sz w:val="24"/>
          <w:szCs w:val="24"/>
        </w:rPr>
        <w:t>(</w:t>
      </w:r>
      <w:r w:rsidR="008D26C0">
        <w:rPr>
          <w:rFonts w:ascii="Times New Roman" w:hAnsi="Times New Roman" w:cs="Times New Roman"/>
          <w:sz w:val="24"/>
          <w:szCs w:val="24"/>
        </w:rPr>
        <w:t>4</w:t>
      </w:r>
      <w:r w:rsidRPr="00437633">
        <w:rPr>
          <w:rFonts w:ascii="Times New Roman" w:hAnsi="Times New Roman" w:cs="Times New Roman"/>
          <w:sz w:val="24"/>
          <w:szCs w:val="24"/>
        </w:rPr>
        <w:t>)</w:t>
      </w:r>
      <w:bookmarkStart w:id="8" w:name="para15lg3"/>
      <w:r w:rsidR="00FF0E3E">
        <w:rPr>
          <w:rFonts w:ascii="Times New Roman" w:hAnsi="Times New Roman" w:cs="Times New Roman"/>
          <w:sz w:val="24"/>
          <w:szCs w:val="24"/>
        </w:rPr>
        <w:t xml:space="preserve"> </w:t>
      </w:r>
      <w:bookmarkEnd w:id="8"/>
      <w:r w:rsidRPr="00437633">
        <w:rPr>
          <w:rFonts w:ascii="Times New Roman" w:hAnsi="Times New Roman" w:cs="Times New Roman"/>
          <w:sz w:val="24"/>
          <w:szCs w:val="24"/>
        </w:rPr>
        <w:t>Kui</w:t>
      </w:r>
      <w:r w:rsidR="00FF0E3E">
        <w:rPr>
          <w:rFonts w:ascii="Times New Roman" w:hAnsi="Times New Roman" w:cs="Times New Roman"/>
          <w:sz w:val="24"/>
          <w:szCs w:val="24"/>
        </w:rPr>
        <w:t xml:space="preserve"> välismaalane </w:t>
      </w:r>
      <w:r w:rsidRPr="00437633">
        <w:rPr>
          <w:rFonts w:ascii="Times New Roman" w:hAnsi="Times New Roman" w:cs="Times New Roman"/>
          <w:sz w:val="24"/>
          <w:szCs w:val="24"/>
        </w:rPr>
        <w:t>kõrvalda</w:t>
      </w:r>
      <w:r w:rsidR="00FF0E3E">
        <w:rPr>
          <w:rFonts w:ascii="Times New Roman" w:hAnsi="Times New Roman" w:cs="Times New Roman"/>
          <w:sz w:val="24"/>
          <w:szCs w:val="24"/>
        </w:rPr>
        <w:t>b</w:t>
      </w:r>
      <w:r w:rsidRPr="00437633">
        <w:rPr>
          <w:rFonts w:ascii="Times New Roman" w:hAnsi="Times New Roman" w:cs="Times New Roman"/>
          <w:sz w:val="24"/>
          <w:szCs w:val="24"/>
        </w:rPr>
        <w:t xml:space="preserve"> </w:t>
      </w:r>
      <w:r w:rsidR="00735874">
        <w:rPr>
          <w:rFonts w:ascii="Times New Roman" w:hAnsi="Times New Roman" w:cs="Times New Roman"/>
          <w:sz w:val="24"/>
          <w:szCs w:val="24"/>
        </w:rPr>
        <w:t xml:space="preserve">vaide </w:t>
      </w:r>
      <w:r w:rsidR="00FF0E3E" w:rsidRPr="00437633">
        <w:rPr>
          <w:rFonts w:ascii="Times New Roman" w:hAnsi="Times New Roman" w:cs="Times New Roman"/>
          <w:sz w:val="24"/>
          <w:szCs w:val="24"/>
        </w:rPr>
        <w:t>puudus</w:t>
      </w:r>
      <w:r w:rsidR="00FF0E3E">
        <w:rPr>
          <w:rFonts w:ascii="Times New Roman" w:hAnsi="Times New Roman" w:cs="Times New Roman"/>
          <w:sz w:val="24"/>
          <w:szCs w:val="24"/>
        </w:rPr>
        <w:t>e</w:t>
      </w:r>
      <w:r w:rsidR="00FF0E3E" w:rsidRPr="00437633">
        <w:rPr>
          <w:rFonts w:ascii="Times New Roman" w:hAnsi="Times New Roman" w:cs="Times New Roman"/>
          <w:sz w:val="24"/>
          <w:szCs w:val="24"/>
        </w:rPr>
        <w:t xml:space="preserve"> </w:t>
      </w:r>
      <w:r w:rsidRPr="00437633">
        <w:rPr>
          <w:rFonts w:ascii="Times New Roman" w:hAnsi="Times New Roman" w:cs="Times New Roman"/>
          <w:sz w:val="24"/>
          <w:szCs w:val="24"/>
        </w:rPr>
        <w:t>tähtaja</w:t>
      </w:r>
      <w:r w:rsidR="00FF0E3E">
        <w:rPr>
          <w:rFonts w:ascii="Times New Roman" w:hAnsi="Times New Roman" w:cs="Times New Roman"/>
          <w:sz w:val="24"/>
          <w:szCs w:val="24"/>
        </w:rPr>
        <w:t>ks</w:t>
      </w:r>
      <w:r w:rsidRPr="00B4639E">
        <w:rPr>
          <w:rFonts w:ascii="Times New Roman" w:hAnsi="Times New Roman" w:cs="Times New Roman"/>
          <w:sz w:val="24"/>
          <w:szCs w:val="24"/>
        </w:rPr>
        <w:t>, loetakse vaie tähta</w:t>
      </w:r>
      <w:r w:rsidR="00735874" w:rsidRPr="00B4639E">
        <w:rPr>
          <w:rFonts w:ascii="Times New Roman" w:hAnsi="Times New Roman" w:cs="Times New Roman"/>
          <w:sz w:val="24"/>
          <w:szCs w:val="24"/>
        </w:rPr>
        <w:t>jaks</w:t>
      </w:r>
      <w:r w:rsidRPr="00B4639E">
        <w:rPr>
          <w:rFonts w:ascii="Times New Roman" w:hAnsi="Times New Roman" w:cs="Times New Roman"/>
          <w:sz w:val="24"/>
          <w:szCs w:val="24"/>
        </w:rPr>
        <w:t xml:space="preserve"> esitatuks. Kui </w:t>
      </w:r>
      <w:r w:rsidR="00FF0E3E" w:rsidRPr="00B4639E">
        <w:rPr>
          <w:rFonts w:ascii="Times New Roman" w:hAnsi="Times New Roman" w:cs="Times New Roman"/>
          <w:sz w:val="24"/>
          <w:szCs w:val="24"/>
        </w:rPr>
        <w:t xml:space="preserve">välismaalane </w:t>
      </w:r>
      <w:r w:rsidR="00735874" w:rsidRPr="00B4639E">
        <w:rPr>
          <w:rFonts w:ascii="Times New Roman" w:hAnsi="Times New Roman" w:cs="Times New Roman"/>
          <w:sz w:val="24"/>
          <w:szCs w:val="24"/>
        </w:rPr>
        <w:t xml:space="preserve">vaide </w:t>
      </w:r>
      <w:r w:rsidRPr="00B4639E">
        <w:rPr>
          <w:rFonts w:ascii="Times New Roman" w:hAnsi="Times New Roman" w:cs="Times New Roman"/>
          <w:sz w:val="24"/>
          <w:szCs w:val="24"/>
        </w:rPr>
        <w:t xml:space="preserve">puudust tähtajaks ei kõrvalda, </w:t>
      </w:r>
      <w:r w:rsidR="00B4639E" w:rsidRPr="00B4639E">
        <w:rPr>
          <w:rFonts w:ascii="Times New Roman" w:hAnsi="Times New Roman" w:cs="Times New Roman"/>
          <w:sz w:val="24"/>
          <w:szCs w:val="24"/>
        </w:rPr>
        <w:t>võib</w:t>
      </w:r>
      <w:r w:rsidR="00147ABA" w:rsidRPr="00B4639E">
        <w:rPr>
          <w:rFonts w:ascii="Times New Roman" w:hAnsi="Times New Roman" w:cs="Times New Roman"/>
          <w:sz w:val="24"/>
          <w:szCs w:val="24"/>
        </w:rPr>
        <w:t xml:space="preserve"> </w:t>
      </w:r>
      <w:r w:rsidR="00425069">
        <w:rPr>
          <w:rFonts w:ascii="Times New Roman" w:hAnsi="Times New Roman" w:cs="Times New Roman"/>
          <w:sz w:val="24"/>
          <w:szCs w:val="24"/>
        </w:rPr>
        <w:t>vaide läbivaataja</w:t>
      </w:r>
      <w:r w:rsidR="00425069" w:rsidRPr="00B4639E">
        <w:rPr>
          <w:rFonts w:ascii="Times New Roman" w:hAnsi="Times New Roman" w:cs="Times New Roman"/>
          <w:sz w:val="24"/>
          <w:szCs w:val="24"/>
        </w:rPr>
        <w:t xml:space="preserve"> </w:t>
      </w:r>
      <w:r w:rsidR="00B4639E" w:rsidRPr="00B4639E">
        <w:rPr>
          <w:rFonts w:ascii="Times New Roman" w:hAnsi="Times New Roman" w:cs="Times New Roman"/>
          <w:sz w:val="24"/>
          <w:szCs w:val="24"/>
        </w:rPr>
        <w:t xml:space="preserve">jätta </w:t>
      </w:r>
      <w:r w:rsidRPr="00B4639E">
        <w:rPr>
          <w:rFonts w:ascii="Times New Roman" w:hAnsi="Times New Roman" w:cs="Times New Roman"/>
          <w:sz w:val="24"/>
          <w:szCs w:val="24"/>
        </w:rPr>
        <w:t>vaide läbi vaatamata, teavitades sellest välismaalast.</w:t>
      </w:r>
    </w:p>
    <w:p w14:paraId="4AA0CEA3" w14:textId="77777777" w:rsidR="00405AD6" w:rsidRPr="00437633" w:rsidRDefault="00405AD6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41F61" w14:textId="3B98ECA3" w:rsidR="00405AD6" w:rsidRPr="00437633" w:rsidRDefault="00405AD6" w:rsidP="00BA0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9" w:name="_Hlk190696697"/>
      <w:r w:rsidRPr="62680F78">
        <w:rPr>
          <w:rFonts w:ascii="Times New Roman" w:hAnsi="Times New Roman" w:cs="Times New Roman"/>
          <w:sz w:val="24"/>
          <w:szCs w:val="24"/>
        </w:rPr>
        <w:t>(</w:t>
      </w:r>
      <w:r w:rsidR="008D26C0" w:rsidRPr="62680F78">
        <w:rPr>
          <w:rFonts w:ascii="Times New Roman" w:hAnsi="Times New Roman" w:cs="Times New Roman"/>
          <w:sz w:val="24"/>
          <w:szCs w:val="24"/>
        </w:rPr>
        <w:t>5</w:t>
      </w:r>
      <w:r w:rsidRPr="62680F78">
        <w:rPr>
          <w:rFonts w:ascii="Times New Roman" w:hAnsi="Times New Roman" w:cs="Times New Roman"/>
          <w:sz w:val="24"/>
          <w:szCs w:val="24"/>
        </w:rPr>
        <w:t xml:space="preserve">) </w:t>
      </w:r>
      <w:r w:rsidR="008666F9" w:rsidRPr="62680F78">
        <w:rPr>
          <w:rFonts w:ascii="Times New Roman" w:hAnsi="Times New Roman" w:cs="Times New Roman"/>
          <w:sz w:val="24"/>
          <w:szCs w:val="24"/>
        </w:rPr>
        <w:t>Vaide p</w:t>
      </w:r>
      <w:r w:rsidRPr="62680F78">
        <w:rPr>
          <w:rFonts w:ascii="Times New Roman" w:hAnsi="Times New Roman" w:cs="Times New Roman"/>
          <w:sz w:val="24"/>
          <w:szCs w:val="24"/>
        </w:rPr>
        <w:t xml:space="preserve">uuduse kõrvaldamise </w:t>
      </w:r>
      <w:commentRangeStart w:id="10"/>
      <w:r w:rsidR="008666F9" w:rsidRPr="62680F78">
        <w:rPr>
          <w:rFonts w:ascii="Times New Roman" w:hAnsi="Times New Roman" w:cs="Times New Roman"/>
          <w:sz w:val="24"/>
          <w:szCs w:val="24"/>
        </w:rPr>
        <w:t>täht</w:t>
      </w:r>
      <w:r w:rsidRPr="62680F78">
        <w:rPr>
          <w:rFonts w:ascii="Times New Roman" w:hAnsi="Times New Roman" w:cs="Times New Roman"/>
          <w:sz w:val="24"/>
          <w:szCs w:val="24"/>
        </w:rPr>
        <w:t xml:space="preserve">ajaks </w:t>
      </w:r>
      <w:r w:rsidR="008666F9" w:rsidRPr="62680F78">
        <w:rPr>
          <w:rFonts w:ascii="Times New Roman" w:hAnsi="Times New Roman" w:cs="Times New Roman"/>
          <w:sz w:val="24"/>
          <w:szCs w:val="24"/>
        </w:rPr>
        <w:t>peat</w:t>
      </w:r>
      <w:r w:rsidR="00B0408F" w:rsidRPr="62680F78">
        <w:rPr>
          <w:rFonts w:ascii="Times New Roman" w:hAnsi="Times New Roman" w:cs="Times New Roman"/>
          <w:sz w:val="24"/>
          <w:szCs w:val="24"/>
        </w:rPr>
        <w:t>ub</w:t>
      </w:r>
      <w:r w:rsidR="008666F9" w:rsidRPr="62680F78">
        <w:rPr>
          <w:rFonts w:ascii="Times New Roman" w:hAnsi="Times New Roman" w:cs="Times New Roman"/>
          <w:sz w:val="24"/>
          <w:szCs w:val="24"/>
        </w:rPr>
        <w:t xml:space="preserve"> </w:t>
      </w:r>
      <w:r w:rsidRPr="62680F78">
        <w:rPr>
          <w:rFonts w:ascii="Times New Roman" w:hAnsi="Times New Roman" w:cs="Times New Roman"/>
          <w:sz w:val="24"/>
          <w:szCs w:val="24"/>
        </w:rPr>
        <w:t xml:space="preserve">vaide </w:t>
      </w:r>
      <w:r w:rsidR="00DC529D" w:rsidRPr="62680F78">
        <w:rPr>
          <w:rFonts w:ascii="Times New Roman" w:hAnsi="Times New Roman" w:cs="Times New Roman"/>
          <w:sz w:val="24"/>
          <w:szCs w:val="24"/>
        </w:rPr>
        <w:t xml:space="preserve">läbivaatamise </w:t>
      </w:r>
      <w:r w:rsidRPr="62680F78">
        <w:rPr>
          <w:rFonts w:ascii="Times New Roman" w:hAnsi="Times New Roman" w:cs="Times New Roman"/>
          <w:sz w:val="24"/>
          <w:szCs w:val="24"/>
        </w:rPr>
        <w:t>tähtaeg.</w:t>
      </w:r>
      <w:commentRangeEnd w:id="10"/>
      <w:r>
        <w:commentReference w:id="10"/>
      </w:r>
      <w:bookmarkEnd w:id="9"/>
    </w:p>
    <w:p w14:paraId="018C6931" w14:textId="77777777" w:rsidR="00405AD6" w:rsidRPr="00437633" w:rsidRDefault="00405AD6" w:rsidP="00BA0C0D">
      <w:pPr>
        <w:pStyle w:val="Normaallaadveeb"/>
        <w:spacing w:before="0" w:after="0" w:afterAutospacing="0"/>
        <w:jc w:val="both"/>
        <w:rPr>
          <w:color w:val="202020"/>
          <w:shd w:val="clear" w:color="auto" w:fill="FFFFFF"/>
        </w:rPr>
      </w:pPr>
    </w:p>
    <w:p w14:paraId="09664642" w14:textId="4C5E1359" w:rsidR="00170602" w:rsidRPr="00F9310C" w:rsidRDefault="00170602" w:rsidP="0017060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</w:pPr>
      <w:r w:rsidRPr="00F931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§ 100</w:t>
      </w:r>
      <w:r w:rsidRPr="00F931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vertAlign w:val="superscript"/>
          <w:lang w:eastAsia="et-EE"/>
        </w:rPr>
        <w:t>4</w:t>
      </w:r>
      <w:r w:rsidRPr="00F931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. Vaide</w:t>
      </w:r>
      <w:r w:rsidR="00507EE6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alluvus</w:t>
      </w:r>
    </w:p>
    <w:p w14:paraId="68F7D660" w14:textId="77777777" w:rsidR="007E7304" w:rsidRPr="00F9310C" w:rsidRDefault="007E7304" w:rsidP="00BA0C0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4FEFBD40" w14:textId="0EBD6BF0" w:rsidR="00A21DB8" w:rsidRPr="00F9310C" w:rsidRDefault="0031160C" w:rsidP="00A21DB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bookmarkStart w:id="11" w:name="_Hlk181819405"/>
      <w:r w:rsidRPr="00775F7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</w:t>
      </w:r>
      <w:r w:rsidR="00775F7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1</w:t>
      </w:r>
      <w:r w:rsidRPr="00775F7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)</w:t>
      </w:r>
      <w:r w:rsidR="00A21DB8" w:rsidRPr="00F9310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A21DB8" w:rsidRPr="00F9310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Kui otsuse on teinud Politsei- ja Piirivalveamet, esitatakse vaie </w:t>
      </w:r>
      <w:r w:rsidR="00507EE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läbivaatamiseks </w:t>
      </w:r>
      <w:r w:rsidR="00A21DB8" w:rsidRPr="00F9310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Politsei- ja Piirivalveametile.</w:t>
      </w:r>
    </w:p>
    <w:bookmarkEnd w:id="11"/>
    <w:p w14:paraId="3C290B04" w14:textId="77777777" w:rsidR="00A21DB8" w:rsidRDefault="00A21DB8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493A515F" w14:textId="6B7D74E4" w:rsidR="00775F70" w:rsidRDefault="00775F70" w:rsidP="00775F7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F9310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2</w:t>
      </w:r>
      <w:r w:rsidRPr="00F9310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) </w:t>
      </w:r>
      <w:r w:rsidRPr="00D04205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Kui viisa andmisest keeldumise, viisa tühistamise või viisa kehtetuks tunnistamise otsuse on teinud Eesti välisesindus, esitatakse vaie läbivaatamiseks Välisministeeriumile, kui välislepinguga ei ole sätestatud teisiti.</w:t>
      </w:r>
    </w:p>
    <w:p w14:paraId="352AEF13" w14:textId="77777777" w:rsidR="00775F70" w:rsidRDefault="00775F70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1A898A98" w14:textId="516E3EFA" w:rsidR="00D04205" w:rsidRPr="00F9310C" w:rsidRDefault="00A21DB8" w:rsidP="00D0420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bookmarkStart w:id="12" w:name="_Hlk181819418"/>
      <w:r w:rsidRPr="00775F7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</w:t>
      </w:r>
      <w:r w:rsidR="00003FBC" w:rsidRPr="00775F7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3</w:t>
      </w:r>
      <w:r w:rsidRPr="00775F7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)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D04205" w:rsidRPr="00F9310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Kui viisa tühistamise</w:t>
      </w:r>
      <w:r w:rsidR="00F13CC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FA09B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või </w:t>
      </w:r>
      <w:r w:rsidR="00D04205" w:rsidRPr="00F9310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viisa kehtetuks tunnistamise otsuse on teinud Kaitsepolitseiamet, esitatakse vaie </w:t>
      </w:r>
      <w:r w:rsidR="00D042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läbivaatamiseks </w:t>
      </w:r>
      <w:r w:rsidR="00D04205" w:rsidRPr="00F9310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Kaitsepolitseiametile.</w:t>
      </w:r>
    </w:p>
    <w:bookmarkEnd w:id="12"/>
    <w:p w14:paraId="26C9555C" w14:textId="77777777" w:rsidR="009F0E3B" w:rsidRPr="001B1E4F" w:rsidRDefault="009F0E3B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7321E6E" w14:textId="55B0A80B" w:rsidR="001F226A" w:rsidRDefault="0025255C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13" w:name="_Hlk164863138"/>
      <w:r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>(4)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Kui </w:t>
      </w:r>
      <w:r w:rsidR="00E130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viisa andmisest keeldumise otsus </w:t>
      </w:r>
      <w:del w:id="14" w:author="Inge Mehide - JUSTDIGI" w:date="2025-01-13T11:33:00Z">
        <w:r w:rsidRPr="0C2972B2" w:rsidDel="00363E8F">
          <w:rPr>
            <w:rFonts w:ascii="Times New Roman" w:hAnsi="Times New Roman" w:cs="Times New Roman"/>
            <w:sz w:val="24"/>
            <w:szCs w:val="24"/>
          </w:rPr>
          <w:delText>on tehtud</w:delText>
        </w:r>
        <w:r w:rsidRPr="0C2972B2" w:rsidDel="00642E25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C2972B2" w:rsidDel="00A30947">
          <w:rPr>
            <w:rFonts w:ascii="Times New Roman" w:hAnsi="Times New Roman" w:cs="Times New Roman"/>
            <w:sz w:val="24"/>
            <w:szCs w:val="24"/>
          </w:rPr>
          <w:delText>alusel</w:delText>
        </w:r>
      </w:del>
      <w:ins w:id="15" w:author="Inge Mehide - JUSTDIGI" w:date="2025-01-13T11:33:00Z">
        <w:r w:rsidR="0E9D64DD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põhineb asjaolul</w:t>
        </w:r>
      </w:ins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>, et valdkonna eest vastutava ministri määratud Siseministeeriumi valitsemisala asutus</w:t>
      </w:r>
      <w:r w:rsidR="00E130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ei kooskõlastanud viisa andmist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>, kaasab vai</w:t>
      </w:r>
      <w:r w:rsidR="00E130CA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>e läbivaata</w:t>
      </w:r>
      <w:r w:rsidR="00E130CA">
        <w:rPr>
          <w:rFonts w:ascii="Times New Roman" w:hAnsi="Times New Roman" w:cs="Times New Roman"/>
          <w:sz w:val="24"/>
          <w:szCs w:val="24"/>
          <w:shd w:val="clear" w:color="auto" w:fill="FFFFFF"/>
        </w:rPr>
        <w:t>ja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42E25" w:rsidRPr="001F226A">
        <w:rPr>
          <w:rFonts w:ascii="Times New Roman" w:hAnsi="Times New Roman" w:cs="Times New Roman"/>
          <w:sz w:val="24"/>
          <w:szCs w:val="24"/>
          <w:shd w:val="clear" w:color="auto" w:fill="FFFFFF"/>
        </w:rPr>
        <w:t>vaide</w:t>
      </w:r>
      <w:r w:rsidR="001F2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läbivaatamisse</w:t>
      </w:r>
      <w:r w:rsidR="001F226A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F7464">
        <w:rPr>
          <w:rFonts w:ascii="Times New Roman" w:hAnsi="Times New Roman" w:cs="Times New Roman"/>
          <w:sz w:val="24"/>
          <w:szCs w:val="24"/>
          <w:shd w:val="clear" w:color="auto" w:fill="FFFFFF"/>
        </w:rPr>
        <w:t>selle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asutuse, kes</w:t>
      </w:r>
      <w:r w:rsidR="001F226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62E4AC2C" w14:textId="5CAD7FB3" w:rsidR="001F226A" w:rsidRDefault="001F226A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75F70">
        <w:rPr>
          <w:rFonts w:ascii="Times New Roman" w:hAnsi="Times New Roman" w:cs="Times New Roman"/>
          <w:sz w:val="24"/>
          <w:szCs w:val="24"/>
          <w:shd w:val="clear" w:color="auto" w:fill="FFFFFF"/>
        </w:rPr>
        <w:t>kontrollib</w:t>
      </w:r>
      <w:r w:rsidR="002E03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viisa </w:t>
      </w:r>
      <w:r w:rsidR="00730FF9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andmise 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>kooskõlastamata jätmis</w:t>
      </w:r>
      <w:r w:rsidR="00775F70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7B57369A" w14:textId="6DF8A417" w:rsidR="009F0E3B" w:rsidRPr="001B1E4F" w:rsidRDefault="001F226A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2)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vajaduse</w:t>
      </w:r>
      <w:r w:rsidR="008019FC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korra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kooskõlastab</w:t>
      </w:r>
      <w:r w:rsidR="00642E25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viisa andmise</w:t>
      </w:r>
      <w:r w:rsidR="00112F67" w:rsidRPr="001B1E4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D3A4252" w14:textId="77777777" w:rsidR="00627637" w:rsidRPr="001B1E4F" w:rsidRDefault="00627637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91D7E" w14:textId="04800A5C" w:rsidR="00627637" w:rsidRPr="001B1E4F" w:rsidRDefault="00627637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(5) </w:t>
      </w:r>
      <w:r w:rsidR="00E74CCD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="0077276F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ui </w:t>
      </w:r>
      <w:r w:rsidR="007F74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valdkonna eest vastutava ministri määratud </w:t>
      </w:r>
      <w:commentRangeStart w:id="16"/>
      <w:r w:rsidR="0077276F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Siseministeeriumi valitsemisala asutus </w:t>
      </w:r>
      <w:commentRangeEnd w:id="16"/>
      <w:r w:rsidR="00226116">
        <w:rPr>
          <w:rStyle w:val="Kommentaariviide"/>
        </w:rPr>
        <w:commentReference w:id="16"/>
      </w:r>
      <w:r w:rsidR="00E74CCD">
        <w:rPr>
          <w:rFonts w:ascii="Times New Roman" w:hAnsi="Times New Roman" w:cs="Times New Roman"/>
          <w:sz w:val="24"/>
          <w:szCs w:val="24"/>
          <w:shd w:val="clear" w:color="auto" w:fill="FFFFFF"/>
        </w:rPr>
        <w:t>ei kooskõlastanud</w:t>
      </w:r>
      <w:r w:rsidR="00E74CCD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7276F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>viisa andmis</w:t>
      </w:r>
      <w:r w:rsidR="00E74CC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="006F1A7D">
        <w:rPr>
          <w:rFonts w:ascii="Times New Roman" w:hAnsi="Times New Roman" w:cs="Times New Roman"/>
          <w:sz w:val="24"/>
          <w:szCs w:val="24"/>
          <w:shd w:val="clear" w:color="auto" w:fill="FFFFFF"/>
        </w:rPr>
        <w:t>, sest esines</w:t>
      </w:r>
      <w:r w:rsidR="0077276F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käesoleva seaduse § 65 lõike 2 punktis 6 või viisaeeskirja artikli 32 </w:t>
      </w:r>
      <w:r w:rsidR="0049215E">
        <w:rPr>
          <w:rFonts w:ascii="Times New Roman" w:hAnsi="Times New Roman" w:cs="Times New Roman"/>
          <w:sz w:val="24"/>
          <w:szCs w:val="24"/>
          <w:shd w:val="clear" w:color="auto" w:fill="FFFFFF"/>
        </w:rPr>
        <w:t>lõike</w:t>
      </w:r>
      <w:r w:rsidR="0049215E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7276F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 </w:t>
      </w:r>
      <w:r w:rsidR="004921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punkti </w:t>
      </w:r>
      <w:r w:rsidR="0077276F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4921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alapunktis</w:t>
      </w:r>
      <w:r w:rsidR="00284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7276F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 sätestatud </w:t>
      </w:r>
      <w:ins w:id="17" w:author="Inge Mehide - JUSTDIGI" w:date="2025-01-13T13:43:00Z" w16du:dateUtc="2025-01-13T11:43:00Z">
        <w:r w:rsidR="00F66649" w:rsidRPr="00290F75">
          <w:rPr>
            <w:rFonts w:ascii="Times New Roman" w:eastAsia="Aptos" w:hAnsi="Times New Roman" w:cs="Times New Roman"/>
            <w:kern w:val="2"/>
            <w:sz w:val="24"/>
            <w:szCs w:val="24"/>
            <w:shd w:val="clear" w:color="auto" w:fill="FFFFFF"/>
            <w14:ligatures w14:val="standardContextual"/>
          </w:rPr>
          <w:t xml:space="preserve">alus keelduda viisa andmisest </w:t>
        </w:r>
        <w:r w:rsidR="00F66649" w:rsidRPr="00290F75">
          <w:rPr>
            <w:rFonts w:ascii="Times New Roman" w:eastAsia="Aptos" w:hAnsi="Times New Roman" w:cs="Times New Roman"/>
            <w:kern w:val="2"/>
            <w:sz w:val="24"/>
            <w:szCs w:val="24"/>
            <w:shd w:val="clear" w:color="auto" w:fill="FFFFFF"/>
            <w14:ligatures w14:val="standardContextual"/>
          </w:rPr>
          <w:lastRenderedPageBreak/>
          <w:t>riigi julgeoleku tagamise tõttu</w:t>
        </w:r>
      </w:ins>
      <w:commentRangeStart w:id="18"/>
      <w:del w:id="19" w:author="Inge Mehide - JUSTDIGI" w:date="2025-01-13T13:44:00Z" w16du:dateUtc="2025-01-13T11:44:00Z">
        <w:r w:rsidR="0077276F" w:rsidRPr="0077276F" w:rsidDel="0001252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delText>riigi julgeoleku tagamisega seotud</w:delText>
        </w:r>
        <w:r w:rsidR="00964C87" w:rsidDel="0001252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delText xml:space="preserve"> </w:delText>
        </w:r>
        <w:r w:rsidR="006F1A7D" w:rsidDel="0001252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delText>viisa andmisest</w:delText>
        </w:r>
        <w:r w:rsidR="0077276F" w:rsidRPr="0077276F" w:rsidDel="0001252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delText xml:space="preserve"> keeldumise alus</w:delText>
        </w:r>
      </w:del>
      <w:commentRangeEnd w:id="18"/>
      <w:r w:rsidR="00FE66BD">
        <w:rPr>
          <w:rStyle w:val="Kommentaariviide"/>
        </w:rPr>
        <w:commentReference w:id="18"/>
      </w:r>
      <w:r w:rsidR="006F1A7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74CCD" w:rsidRPr="00E74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74CCD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>kaasab vai</w:t>
      </w:r>
      <w:r w:rsidR="006F1A7D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E74CCD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>e läbivaata</w:t>
      </w:r>
      <w:r w:rsidR="006F1A7D">
        <w:rPr>
          <w:rFonts w:ascii="Times New Roman" w:hAnsi="Times New Roman" w:cs="Times New Roman"/>
          <w:sz w:val="24"/>
          <w:szCs w:val="24"/>
          <w:shd w:val="clear" w:color="auto" w:fill="FFFFFF"/>
        </w:rPr>
        <w:t>ja</w:t>
      </w:r>
      <w:r w:rsidR="00E74CCD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74CCD" w:rsidRPr="001F226A">
        <w:rPr>
          <w:rFonts w:ascii="Times New Roman" w:hAnsi="Times New Roman" w:cs="Times New Roman"/>
          <w:sz w:val="24"/>
          <w:szCs w:val="24"/>
          <w:shd w:val="clear" w:color="auto" w:fill="FFFFFF"/>
        </w:rPr>
        <w:t>vaide</w:t>
      </w:r>
      <w:r w:rsidR="001F2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läbivaatamisse</w:t>
      </w:r>
      <w:r w:rsidR="00E74CCD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Siseministeeriumi</w:t>
      </w:r>
      <w:r w:rsidR="0077276F" w:rsidRPr="0077276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F4AD2B9" w14:textId="77777777" w:rsidR="00E1513A" w:rsidRDefault="00E1513A" w:rsidP="00BA0C0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et-EE"/>
        </w:rPr>
      </w:pPr>
      <w:bookmarkStart w:id="20" w:name="para100b6lg3"/>
      <w:bookmarkEnd w:id="13"/>
    </w:p>
    <w:p w14:paraId="6E0A9BBB" w14:textId="2A0A732A" w:rsidR="004748D5" w:rsidRPr="00A00E4C" w:rsidRDefault="004748D5" w:rsidP="00BA0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A00E4C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et-EE"/>
        </w:rPr>
        <w:t>§ 100</w:t>
      </w:r>
      <w:r w:rsidR="00795CE2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vertAlign w:val="superscript"/>
          <w:lang w:eastAsia="et-EE"/>
        </w:rPr>
        <w:t>5</w:t>
      </w:r>
      <w:r w:rsidRPr="00A00E4C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et-EE"/>
        </w:rPr>
        <w:t xml:space="preserve">. </w:t>
      </w:r>
      <w:r w:rsidRPr="00A00E4C">
        <w:rPr>
          <w:rFonts w:ascii="Times New Roman" w:eastAsia="Calibri" w:hAnsi="Times New Roman" w:cs="Times New Roman"/>
          <w:b/>
          <w:bCs/>
          <w:sz w:val="24"/>
          <w:szCs w:val="24"/>
          <w:lang w:eastAsia="et-EE"/>
        </w:rPr>
        <w:t>Vaide läbivaatamine</w:t>
      </w:r>
    </w:p>
    <w:p w14:paraId="28055450" w14:textId="77777777" w:rsidR="004748D5" w:rsidRPr="001B1E4F" w:rsidRDefault="004748D5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24EC384" w14:textId="5E48225D" w:rsidR="000A15E1" w:rsidRDefault="004748D5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BB60D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</w:t>
      </w:r>
      <w:r w:rsidR="000A15E1">
        <w:rPr>
          <w:rFonts w:ascii="Times New Roman" w:eastAsia="Times New Roman" w:hAnsi="Times New Roman" w:cs="Times New Roman"/>
          <w:sz w:val="24"/>
          <w:szCs w:val="24"/>
          <w:lang w:eastAsia="et-EE"/>
        </w:rPr>
        <w:t>V</w:t>
      </w:r>
      <w:r w:rsidR="00B34083" w:rsidRPr="00572869">
        <w:rPr>
          <w:rFonts w:ascii="Times New Roman" w:eastAsia="Times New Roman" w:hAnsi="Times New Roman" w:cs="Times New Roman"/>
          <w:sz w:val="24"/>
          <w:szCs w:val="24"/>
          <w:lang w:eastAsia="et-EE"/>
        </w:rPr>
        <w:t>aide</w:t>
      </w:r>
      <w:r w:rsidR="00B34083" w:rsidRPr="00BB60D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läbivaatamise</w:t>
      </w:r>
      <w:r w:rsidR="00B34083">
        <w:rPr>
          <w:rFonts w:ascii="Times New Roman" w:eastAsia="Times New Roman" w:hAnsi="Times New Roman" w:cs="Times New Roman"/>
          <w:sz w:val="24"/>
          <w:szCs w:val="24"/>
          <w:lang w:eastAsia="et-EE"/>
        </w:rPr>
        <w:t>l</w:t>
      </w:r>
      <w:r w:rsidR="00B34083" w:rsidRPr="00BB60D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A15E1" w:rsidRPr="00BB60D7">
        <w:rPr>
          <w:rFonts w:ascii="Times New Roman" w:eastAsia="Times New Roman" w:hAnsi="Times New Roman" w:cs="Times New Roman"/>
          <w:sz w:val="24"/>
          <w:szCs w:val="24"/>
          <w:lang w:eastAsia="et-EE"/>
        </w:rPr>
        <w:t>kontrollib</w:t>
      </w:r>
      <w:r w:rsidR="000A15E1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</w:p>
    <w:p w14:paraId="283ABBB5" w14:textId="17CDD09F" w:rsidR="000A15E1" w:rsidRPr="00CE5D7F" w:rsidRDefault="000A15E1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1)</w:t>
      </w:r>
      <w:r w:rsidRPr="00BB60D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vaide läbivaataja</w:t>
      </w:r>
      <w:r w:rsidRPr="00BB60D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748D5" w:rsidRPr="00BB60D7">
        <w:rPr>
          <w:rFonts w:ascii="Times New Roman" w:eastAsia="Times New Roman" w:hAnsi="Times New Roman" w:cs="Times New Roman"/>
          <w:sz w:val="24"/>
          <w:szCs w:val="24"/>
          <w:lang w:eastAsia="et-EE"/>
        </w:rPr>
        <w:t>otsuse õiguspärasust ja otstarbekust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745CCB33" w14:textId="47DF46A2" w:rsidR="004748D5" w:rsidRPr="001B1E4F" w:rsidRDefault="004748D5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BB60D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 xml:space="preserve">2) </w:t>
      </w:r>
      <w:r w:rsidR="000A15E1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käesoleva seaduse § 100</w:t>
      </w:r>
      <w:r w:rsidR="00795CE2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  <w:lang w:eastAsia="et-EE"/>
        </w:rPr>
        <w:t>4</w:t>
      </w:r>
      <w:r w:rsidR="000A15E1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 xml:space="preserve"> lõike 4 või 5 alusel kaasatud asutus v</w:t>
      </w:r>
      <w:r w:rsidR="00097A15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 xml:space="preserve">iisa andmise </w:t>
      </w:r>
      <w:r w:rsidR="00730FF9" w:rsidRPr="00BB60D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kooskõlastamata jätmise õiguspärasust ja otstarbekust</w:t>
      </w:r>
      <w:r w:rsidRPr="00BB60D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.</w:t>
      </w:r>
    </w:p>
    <w:p w14:paraId="3EA35C9E" w14:textId="6D19FAB5" w:rsidR="00CE0F58" w:rsidRPr="001B1E4F" w:rsidRDefault="00CE0F58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14:paraId="0A49E9D6" w14:textId="4B9ECF49" w:rsidR="00837F37" w:rsidRDefault="004748D5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</w:pPr>
      <w:r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(</w:t>
      </w:r>
      <w:r w:rsidR="000A15E1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2</w:t>
      </w:r>
      <w:r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) </w:t>
      </w:r>
      <w:r w:rsidR="008731C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Käesoleva seaduse § 100</w:t>
      </w:r>
      <w:r w:rsidR="00795CE2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  <w:lang w:eastAsia="et-EE"/>
        </w:rPr>
        <w:t>4</w:t>
      </w:r>
      <w:r w:rsidR="008731C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 xml:space="preserve"> lõike 4 või 5 alusel kaasatud </w:t>
      </w:r>
      <w:r w:rsidRPr="000A15E1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asutus</w:t>
      </w:r>
      <w:r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 esitab vai</w:t>
      </w:r>
      <w:r w:rsidR="005044E6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d</w:t>
      </w:r>
      <w:r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e läbivaata</w:t>
      </w:r>
      <w:r w:rsidR="005044E6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j</w:t>
      </w:r>
      <w:r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ale</w:t>
      </w:r>
      <w:r w:rsidR="00837F3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:</w:t>
      </w:r>
    </w:p>
    <w:p w14:paraId="2CAFE529" w14:textId="62735D0C" w:rsidR="00837F37" w:rsidRDefault="00837F37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1)</w:t>
      </w:r>
      <w:r w:rsidR="004748D5"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5044E6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viisa andmise </w:t>
      </w:r>
      <w:r w:rsidR="004748D5"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kooskõlast</w:t>
      </w:r>
      <w:r w:rsidR="005044E6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amata jätmise</w:t>
      </w:r>
      <w:r w:rsidR="004748D5"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 põhjenduse</w:t>
      </w:r>
      <w:r w:rsidR="008731C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 või</w:t>
      </w:r>
    </w:p>
    <w:p w14:paraId="62A49035" w14:textId="098793E3" w:rsidR="004748D5" w:rsidRPr="00435F35" w:rsidRDefault="00837F37" w:rsidP="00BA0C0D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2)</w:t>
      </w:r>
      <w:r w:rsidR="005044E6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8731C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viisa andmise</w:t>
      </w:r>
      <w:r w:rsidR="004748D5"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 kooskõlast</w:t>
      </w:r>
      <w:r w:rsidR="008731C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amise</w:t>
      </w:r>
      <w:r w:rsidR="004748D5"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4748D5" w:rsidRPr="001B1E4F">
        <w:rPr>
          <w:rFonts w:ascii="Times New Roman" w:eastAsia="Calibri" w:hAnsi="Times New Roman" w:cs="Times New Roman"/>
          <w:sz w:val="24"/>
          <w:szCs w:val="24"/>
          <w:lang w:eastAsia="et-EE"/>
        </w:rPr>
        <w:t>põhjenduse</w:t>
      </w:r>
      <w:r w:rsidR="008731C7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, kui ta </w:t>
      </w:r>
      <w:r w:rsidR="00FB449C">
        <w:rPr>
          <w:rFonts w:ascii="Times New Roman" w:eastAsia="Calibri" w:hAnsi="Times New Roman" w:cs="Times New Roman"/>
          <w:sz w:val="24"/>
          <w:szCs w:val="24"/>
          <w:lang w:eastAsia="et-EE"/>
        </w:rPr>
        <w:t>pärast</w:t>
      </w:r>
      <w:r w:rsidR="008731C7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</w:t>
      </w:r>
      <w:r w:rsidR="008731C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viisa andmise </w:t>
      </w:r>
      <w:r w:rsidR="008731C7"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kooskõlast</w:t>
      </w:r>
      <w:r w:rsidR="008731C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amata jätmise</w:t>
      </w:r>
      <w:r w:rsidR="008731C7" w:rsidRPr="00BB60D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C54E15" w:rsidRPr="00EB210F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kontrolli</w:t>
      </w:r>
      <w:r w:rsidR="00435F35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8731C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viisa andmise kooskõlasta</w:t>
      </w:r>
      <w:r w:rsidR="00FB449C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b</w:t>
      </w:r>
      <w:r w:rsidR="001962C9" w:rsidRPr="001B1E4F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.</w:t>
      </w:r>
    </w:p>
    <w:p w14:paraId="0502DDAD" w14:textId="77777777" w:rsidR="00E1513A" w:rsidRDefault="00E1513A" w:rsidP="00BA0C0D">
      <w:pPr>
        <w:spacing w:after="0" w:line="240" w:lineRule="auto"/>
        <w:jc w:val="both"/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52C22629" w14:textId="02B41D4B" w:rsidR="00890188" w:rsidRPr="002347B9" w:rsidRDefault="001033C7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1033C7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§ </w:t>
      </w:r>
      <w:r w:rsidR="00957EC5" w:rsidRPr="001033C7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100</w:t>
      </w:r>
      <w:r w:rsidR="00957EC5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</w:rPr>
        <w:t>6</w:t>
      </w:r>
      <w:r w:rsidRPr="001033C7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 </w:t>
      </w:r>
      <w:r w:rsidR="00F422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V</w:t>
      </w:r>
      <w:r w:rsidR="00890188" w:rsidRPr="002347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aide läbivaata</w:t>
      </w:r>
      <w:r w:rsidR="00F422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ja volitused</w:t>
      </w:r>
    </w:p>
    <w:p w14:paraId="5E5616AA" w14:textId="77777777" w:rsidR="00CD1542" w:rsidRPr="002347B9" w:rsidRDefault="00CD1542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07B4C790" w14:textId="6C10649E" w:rsidR="00804C21" w:rsidRDefault="00804C21" w:rsidP="00BA0C0D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bookmarkStart w:id="21" w:name="_Hlk181820054"/>
      <w:bookmarkEnd w:id="20"/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(</w:t>
      </w:r>
      <w:r w:rsidR="00775F7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</w:t>
      </w: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 Politsei- ja Piirivalveamet võib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0433E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vaideotsusega</w:t>
      </w: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:</w:t>
      </w:r>
    </w:p>
    <w:p w14:paraId="15DA4F8E" w14:textId="4DA7AECD" w:rsidR="00804C21" w:rsidRDefault="00804C21" w:rsidP="00BA0C0D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1)</w:t>
      </w:r>
      <w:r w:rsidR="00D6239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D62391"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rahuldada</w:t>
      </w:r>
      <w:r w:rsidR="00D6239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vaide</w:t>
      </w:r>
      <w:r w:rsidR="00D6239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</w:t>
      </w: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tunnistada otsuse kehtetuks </w:t>
      </w:r>
      <w:r w:rsidR="00D6239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ja</w:t>
      </w:r>
      <w:r w:rsidR="00D62391"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teha uue otsuse;</w:t>
      </w:r>
    </w:p>
    <w:p w14:paraId="0CE7ED5F" w14:textId="0B1A93A1" w:rsidR="00804C21" w:rsidRPr="004B4E5E" w:rsidRDefault="00804C21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4B4E5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2)</w:t>
      </w:r>
      <w:r w:rsidR="00D62391" w:rsidRPr="004B4E5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4B4E5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jätta vaide rahuldamata;</w:t>
      </w:r>
    </w:p>
    <w:p w14:paraId="6BB478CD" w14:textId="123F3447" w:rsidR="00804C21" w:rsidRPr="002347B9" w:rsidRDefault="00804C21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4B4E5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3) jätta vaide läbi vaatamata.</w:t>
      </w:r>
    </w:p>
    <w:bookmarkEnd w:id="21"/>
    <w:p w14:paraId="433BE3E8" w14:textId="77777777" w:rsidR="00804C21" w:rsidRDefault="00804C21" w:rsidP="00BA0C0D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3E97CD06" w14:textId="57CBDD3E" w:rsidR="00775F70" w:rsidRDefault="00775F70" w:rsidP="00775F70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</w:t>
      </w: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Välisministeerium</w:t>
      </w: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võib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vaideotsusega</w:t>
      </w: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:</w:t>
      </w:r>
    </w:p>
    <w:p w14:paraId="60A12C94" w14:textId="3602C616" w:rsidR="00775F70" w:rsidRDefault="00775F70" w:rsidP="00775F70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E7454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rahuldada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E7454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vaide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ning </w:t>
      </w:r>
      <w:r w:rsidRPr="00E7454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tunnistada </w:t>
      </w:r>
      <w:r w:rsidRPr="00AC573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viisa andmisest keeldumise, viisa tühistamise või viisa kehtetuks tunnistamise otsuse </w:t>
      </w:r>
      <w:r w:rsidRPr="00E7454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kehtetuks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ja</w:t>
      </w:r>
      <w:r w:rsidRPr="00E7454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teha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Eesti välisesindusele</w:t>
      </w:r>
      <w:r w:rsidRPr="00E7454D" w:rsidDel="00621C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E7454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ettekirjutuse </w:t>
      </w:r>
      <w:r w:rsidRPr="00BA0AA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as</w:t>
      </w:r>
      <w:ins w:id="22" w:author="Inge Mehide - JUSTDIGI" w:date="2025-01-13T13:46:00Z" w16du:dateUtc="2025-01-13T11:46:00Z">
        <w:r w:rsidR="00D41497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>i</w:t>
        </w:r>
      </w:ins>
      <w:del w:id="23" w:author="Inge Mehide - JUSTDIGI" w:date="2025-01-13T13:46:00Z" w16du:dateUtc="2025-01-13T11:46:00Z">
        <w:r w:rsidRPr="00BA0AAD" w:rsidDel="00D41497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ja</w:delText>
        </w:r>
      </w:del>
      <w:r w:rsidRPr="00E7454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uuesti läbi</w:t>
      </w:r>
      <w:ins w:id="24" w:author="Inge Mehide - JUSTDIGI" w:date="2025-01-13T13:46:00Z" w16du:dateUtc="2025-01-13T11:46:00Z">
        <w:r w:rsidR="00D41497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 xml:space="preserve"> </w:t>
        </w:r>
      </w:ins>
      <w:r w:rsidRPr="00E7454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vaa</w:t>
      </w:r>
      <w:ins w:id="25" w:author="Inge Mehide - JUSTDIGI" w:date="2025-01-13T13:46:00Z" w16du:dateUtc="2025-01-13T11:46:00Z">
        <w:r w:rsidR="00D41497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>da</w:t>
        </w:r>
      </w:ins>
      <w:r w:rsidRPr="00E7454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ta</w:t>
      </w:r>
      <w:del w:id="26" w:author="Inge Mehide - JUSTDIGI" w:date="2025-01-13T13:46:00Z" w16du:dateUtc="2025-01-13T11:46:00Z">
        <w:r w:rsidRPr="00E7454D" w:rsidDel="002F0EB6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miseks</w:delText>
        </w:r>
      </w:del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22381BF5" w14:textId="22588C8B" w:rsidR="00775F70" w:rsidRPr="00F01D4D" w:rsidRDefault="00775F70" w:rsidP="00775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jätta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vaide</w:t>
      </w:r>
      <w:r w:rsidRPr="0057286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rahuldamata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5D9558F3" w14:textId="77777777" w:rsidR="00775F70" w:rsidRDefault="00775F70" w:rsidP="00775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2347B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3) jätta vai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d</w:t>
      </w:r>
      <w:r w:rsidRPr="002347B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 läbi vaatamata.</w:t>
      </w:r>
    </w:p>
    <w:p w14:paraId="7D3C1512" w14:textId="77777777" w:rsidR="00775F70" w:rsidRDefault="00775F70" w:rsidP="00BA0C0D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587316F" w14:textId="5D9C152A" w:rsidR="00804C21" w:rsidRDefault="00804C21" w:rsidP="00BA0C0D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DB15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(</w:t>
      </w:r>
      <w:r w:rsidR="00775F7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3</w:t>
      </w:r>
      <w:r w:rsidRPr="00DB15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 Kaitsepolitseiamet võib</w:t>
      </w:r>
      <w:r w:rsidRPr="00EF650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vaideotsusega</w:t>
      </w:r>
      <w:r w:rsidRPr="00DB15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:</w:t>
      </w:r>
    </w:p>
    <w:p w14:paraId="7E801A1B" w14:textId="48908FF4" w:rsidR="00804C21" w:rsidRDefault="00804C21" w:rsidP="00BA0C0D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DB15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1)</w:t>
      </w:r>
      <w:r w:rsidR="00BF59F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BF59F4" w:rsidRPr="00DB15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rahuldada </w:t>
      </w:r>
      <w:r w:rsidRPr="00DB15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vaide ja </w:t>
      </w:r>
      <w:r w:rsidR="000F188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tunnistada </w:t>
      </w:r>
      <w:r w:rsidRPr="00A23B9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viisa tühista</w:t>
      </w:r>
      <w:r w:rsidR="000F188C" w:rsidRPr="00A23B9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mise</w:t>
      </w:r>
      <w:r w:rsidRPr="00A23B9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AC7F31" w:rsidRPr="00A23B9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või </w:t>
      </w:r>
      <w:r w:rsidRPr="00A23B9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viisa kehtetuks tunnistamise otsuse kehtetuks;</w:t>
      </w:r>
    </w:p>
    <w:p w14:paraId="58EC8170" w14:textId="20879F32" w:rsidR="00804C21" w:rsidRPr="00F01D4D" w:rsidRDefault="00804C21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DB15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2)</w:t>
      </w:r>
      <w:r w:rsidR="00BF59F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DB15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jätta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vaide</w:t>
      </w:r>
      <w:r w:rsidRPr="00DB15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rahuldamata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422C3DAA" w14:textId="1DC53786" w:rsidR="00804C21" w:rsidRPr="002347B9" w:rsidRDefault="00804C21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2347B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3) jätta vai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d</w:t>
      </w:r>
      <w:r w:rsidRPr="002347B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 läbi vaatamata.</w:t>
      </w:r>
    </w:p>
    <w:p w14:paraId="44A66E94" w14:textId="77777777" w:rsidR="006A17C1" w:rsidRPr="002347B9" w:rsidRDefault="006A17C1" w:rsidP="006A17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16C0C035" w14:textId="68B27553" w:rsidR="006A17C1" w:rsidRDefault="006A17C1" w:rsidP="006A17C1">
      <w:pPr>
        <w:pStyle w:val="Normaallaadveeb"/>
        <w:spacing w:before="0" w:after="0" w:afterAutospacing="0"/>
        <w:jc w:val="both"/>
        <w:rPr>
          <w:b/>
          <w:bCs/>
        </w:rPr>
      </w:pPr>
      <w:r w:rsidRPr="006A17C1">
        <w:rPr>
          <w:b/>
          <w:bCs/>
        </w:rPr>
        <w:t xml:space="preserve">§ </w:t>
      </w:r>
      <w:r w:rsidR="00643174" w:rsidRPr="006A17C1">
        <w:rPr>
          <w:b/>
          <w:bCs/>
        </w:rPr>
        <w:t>100</w:t>
      </w:r>
      <w:r w:rsidR="00643174">
        <w:rPr>
          <w:b/>
          <w:bCs/>
          <w:vertAlign w:val="superscript"/>
        </w:rPr>
        <w:t>7</w:t>
      </w:r>
      <w:r w:rsidRPr="006A17C1">
        <w:rPr>
          <w:b/>
          <w:bCs/>
        </w:rPr>
        <w:t>.</w:t>
      </w:r>
      <w:r>
        <w:rPr>
          <w:b/>
          <w:bCs/>
        </w:rPr>
        <w:t xml:space="preserve"> Vaideotsuse</w:t>
      </w:r>
      <w:r w:rsidRPr="006A17C1">
        <w:rPr>
          <w:b/>
          <w:bCs/>
        </w:rPr>
        <w:t xml:space="preserve"> põhjendamine</w:t>
      </w:r>
    </w:p>
    <w:p w14:paraId="141F6412" w14:textId="77777777" w:rsidR="006A17C1" w:rsidRDefault="006A17C1" w:rsidP="006A17C1">
      <w:pPr>
        <w:pStyle w:val="Normaallaadveeb"/>
        <w:spacing w:before="0" w:after="0" w:afterAutospacing="0"/>
        <w:jc w:val="both"/>
        <w:rPr>
          <w:bCs/>
        </w:rPr>
      </w:pPr>
    </w:p>
    <w:p w14:paraId="24F3E90E" w14:textId="39EB262C" w:rsidR="006A17C1" w:rsidRDefault="006A17C1" w:rsidP="006A17C1">
      <w:pPr>
        <w:pStyle w:val="Normaallaadveeb"/>
        <w:spacing w:before="0" w:after="0" w:afterAutospacing="0"/>
        <w:jc w:val="both"/>
        <w:rPr>
          <w:bCs/>
        </w:rPr>
      </w:pPr>
      <w:r w:rsidRPr="006A17C1">
        <w:rPr>
          <w:bCs/>
        </w:rPr>
        <w:t xml:space="preserve">(1) </w:t>
      </w:r>
      <w:r>
        <w:rPr>
          <w:bCs/>
        </w:rPr>
        <w:t>Vaide</w:t>
      </w:r>
      <w:r w:rsidRPr="006A17C1">
        <w:rPr>
          <w:bCs/>
        </w:rPr>
        <w:t>otsust ei põhjendata.</w:t>
      </w:r>
    </w:p>
    <w:p w14:paraId="141214C6" w14:textId="77777777" w:rsidR="006A17C1" w:rsidRPr="006A17C1" w:rsidRDefault="006A17C1" w:rsidP="006A17C1">
      <w:pPr>
        <w:pStyle w:val="Normaallaadveeb"/>
        <w:spacing w:before="0" w:after="0" w:afterAutospacing="0"/>
        <w:jc w:val="both"/>
        <w:rPr>
          <w:b/>
          <w:bCs/>
        </w:rPr>
      </w:pPr>
    </w:p>
    <w:p w14:paraId="57081C8A" w14:textId="617523E0" w:rsidR="00D3613A" w:rsidRPr="00D3613A" w:rsidRDefault="006A17C1" w:rsidP="00D3613A">
      <w:pPr>
        <w:pStyle w:val="Normaallaadveeb"/>
        <w:spacing w:before="0" w:after="0" w:afterAutospacing="0"/>
        <w:jc w:val="both"/>
        <w:rPr>
          <w:bCs/>
        </w:rPr>
      </w:pPr>
      <w:r w:rsidRPr="006A17C1">
        <w:rPr>
          <w:bCs/>
        </w:rPr>
        <w:t>(2)</w:t>
      </w:r>
      <w:r w:rsidRPr="00D3613A">
        <w:rPr>
          <w:bCs/>
        </w:rPr>
        <w:t xml:space="preserve"> </w:t>
      </w:r>
      <w:r w:rsidR="00552D55" w:rsidRPr="00552D55">
        <w:rPr>
          <w:bCs/>
        </w:rPr>
        <w:t xml:space="preserve">Välismaalasele ega muule isikule ei avaldata </w:t>
      </w:r>
      <w:r w:rsidR="00552D55" w:rsidRPr="0046324C">
        <w:rPr>
          <w:bCs/>
        </w:rPr>
        <w:t xml:space="preserve">vaideotsuse aluseks olevat asjaolu, </w:t>
      </w:r>
      <w:r w:rsidR="007A5D52">
        <w:rPr>
          <w:bCs/>
        </w:rPr>
        <w:t xml:space="preserve">vaideotsuse </w:t>
      </w:r>
      <w:r w:rsidR="00552D55" w:rsidRPr="0046324C">
        <w:rPr>
          <w:bCs/>
        </w:rPr>
        <w:t xml:space="preserve">tegemise põhjust ega </w:t>
      </w:r>
      <w:r w:rsidR="001B7EF1">
        <w:rPr>
          <w:bCs/>
        </w:rPr>
        <w:t>seotud</w:t>
      </w:r>
      <w:r w:rsidR="00552D55" w:rsidRPr="0046324C">
        <w:rPr>
          <w:bCs/>
        </w:rPr>
        <w:t xml:space="preserve"> teavet.</w:t>
      </w:r>
    </w:p>
    <w:p w14:paraId="5DE5A079" w14:textId="77777777" w:rsidR="00D3613A" w:rsidRPr="00D3613A" w:rsidRDefault="00D3613A" w:rsidP="00D3613A">
      <w:pPr>
        <w:pStyle w:val="Normaallaadveeb"/>
        <w:spacing w:before="0" w:after="0" w:afterAutospacing="0"/>
        <w:jc w:val="both"/>
        <w:rPr>
          <w:bCs/>
        </w:rPr>
      </w:pPr>
    </w:p>
    <w:p w14:paraId="7ADBAFE6" w14:textId="5D897316" w:rsidR="00D3613A" w:rsidRPr="00D3613A" w:rsidRDefault="00D3613A" w:rsidP="00D3613A">
      <w:pPr>
        <w:pStyle w:val="Normaallaadveeb"/>
        <w:spacing w:before="0" w:after="0" w:afterAutospacing="0"/>
        <w:jc w:val="both"/>
        <w:rPr>
          <w:bCs/>
        </w:rPr>
      </w:pPr>
      <w:r w:rsidRPr="00D3613A">
        <w:rPr>
          <w:b/>
          <w:bCs/>
        </w:rPr>
        <w:t xml:space="preserve">§ </w:t>
      </w:r>
      <w:r w:rsidR="001F2EDC" w:rsidRPr="00D3613A">
        <w:rPr>
          <w:b/>
          <w:bCs/>
        </w:rPr>
        <w:t>100</w:t>
      </w:r>
      <w:r w:rsidR="001F2EDC">
        <w:rPr>
          <w:b/>
          <w:bCs/>
          <w:vertAlign w:val="superscript"/>
        </w:rPr>
        <w:t>8</w:t>
      </w:r>
      <w:r w:rsidRPr="00D3613A">
        <w:rPr>
          <w:b/>
          <w:bCs/>
        </w:rPr>
        <w:t>. Vaideotsuse teatavaks tegemine</w:t>
      </w:r>
    </w:p>
    <w:p w14:paraId="53B9DA30" w14:textId="77777777" w:rsidR="00AE2671" w:rsidRDefault="00AE2671" w:rsidP="00D3613A">
      <w:pPr>
        <w:pStyle w:val="Normaallaadveeb"/>
        <w:spacing w:before="0" w:after="0" w:afterAutospacing="0"/>
        <w:jc w:val="both"/>
        <w:rPr>
          <w:bCs/>
        </w:rPr>
      </w:pPr>
    </w:p>
    <w:p w14:paraId="495F9B93" w14:textId="58BA54EB" w:rsidR="005B38E2" w:rsidRPr="00D3613A" w:rsidRDefault="00D3613A" w:rsidP="00D3613A">
      <w:pPr>
        <w:pStyle w:val="Normaallaadveeb"/>
        <w:spacing w:before="0" w:after="0" w:afterAutospacing="0"/>
        <w:jc w:val="both"/>
        <w:rPr>
          <w:color w:val="000000"/>
          <w:bdr w:val="none" w:sz="0" w:space="0" w:color="auto" w:frame="1"/>
        </w:rPr>
      </w:pPr>
      <w:r w:rsidRPr="00D3613A">
        <w:rPr>
          <w:bCs/>
        </w:rPr>
        <w:t xml:space="preserve">Vaideotsus tehakse välismaalasele </w:t>
      </w:r>
      <w:r w:rsidRPr="00D3613A">
        <w:rPr>
          <w:color w:val="000000"/>
          <w:bdr w:val="none" w:sz="0" w:space="0" w:color="auto" w:frame="1"/>
        </w:rPr>
        <w:t>teatavaks</w:t>
      </w:r>
      <w:r w:rsidR="00DB6634">
        <w:rPr>
          <w:color w:val="000000"/>
          <w:bdr w:val="none" w:sz="0" w:space="0" w:color="auto" w:frame="1"/>
        </w:rPr>
        <w:t>, kasutades</w:t>
      </w:r>
      <w:r w:rsidRPr="00D3613A">
        <w:rPr>
          <w:color w:val="000000"/>
          <w:bdr w:val="none" w:sz="0" w:space="0" w:color="auto" w:frame="1"/>
        </w:rPr>
        <w:t xml:space="preserve"> </w:t>
      </w:r>
      <w:r w:rsidR="00C569F5">
        <w:rPr>
          <w:color w:val="000000"/>
          <w:bdr w:val="none" w:sz="0" w:space="0" w:color="auto" w:frame="1"/>
        </w:rPr>
        <w:t>vaides</w:t>
      </w:r>
      <w:r w:rsidR="00C569F5" w:rsidRPr="00D3613A">
        <w:rPr>
          <w:color w:val="000000"/>
          <w:bdr w:val="none" w:sz="0" w:space="0" w:color="auto" w:frame="1"/>
        </w:rPr>
        <w:t xml:space="preserve"> </w:t>
      </w:r>
      <w:r w:rsidR="00C569F5">
        <w:rPr>
          <w:color w:val="000000"/>
          <w:bdr w:val="none" w:sz="0" w:space="0" w:color="auto" w:frame="1"/>
        </w:rPr>
        <w:t>esitatud</w:t>
      </w:r>
      <w:r w:rsidRPr="00D3613A">
        <w:rPr>
          <w:color w:val="000000"/>
          <w:bdr w:val="none" w:sz="0" w:space="0" w:color="auto" w:frame="1"/>
        </w:rPr>
        <w:t xml:space="preserve"> kontaktandme</w:t>
      </w:r>
      <w:r w:rsidR="00DB6634">
        <w:rPr>
          <w:color w:val="000000"/>
          <w:bdr w:val="none" w:sz="0" w:space="0" w:color="auto" w:frame="1"/>
        </w:rPr>
        <w:t>id</w:t>
      </w:r>
      <w:r w:rsidRPr="00D3613A">
        <w:rPr>
          <w:color w:val="000000"/>
          <w:bdr w:val="none" w:sz="0" w:space="0" w:color="auto" w:frame="1"/>
        </w:rPr>
        <w:t>.</w:t>
      </w:r>
      <w:r w:rsidR="004B1147">
        <w:rPr>
          <w:color w:val="000000"/>
          <w:bdr w:val="none" w:sz="0" w:space="0" w:color="auto" w:frame="1"/>
        </w:rPr>
        <w:t>“;</w:t>
      </w:r>
    </w:p>
    <w:p w14:paraId="54C2C245" w14:textId="77777777" w:rsidR="00D10012" w:rsidRPr="00B42F75" w:rsidRDefault="00D10012" w:rsidP="00BA0C0D">
      <w:pPr>
        <w:pStyle w:val="Normaallaadveeb"/>
        <w:spacing w:before="0" w:after="0" w:afterAutospacing="0"/>
        <w:jc w:val="both"/>
        <w:rPr>
          <w:color w:val="000000"/>
          <w:bdr w:val="none" w:sz="0" w:space="0" w:color="auto" w:frame="1"/>
        </w:rPr>
      </w:pPr>
    </w:p>
    <w:p w14:paraId="1A2CB936" w14:textId="1375AFF7" w:rsidR="00767C08" w:rsidRPr="00CB2B33" w:rsidRDefault="004B2292" w:rsidP="00BA0C0D">
      <w:pPr>
        <w:pStyle w:val="Normaallaadveeb"/>
        <w:spacing w:before="0" w:after="0" w:afterAutospacing="0"/>
        <w:jc w:val="both"/>
        <w:rPr>
          <w:color w:val="000000"/>
          <w:bdr w:val="none" w:sz="0" w:space="0" w:color="auto" w:frame="1"/>
        </w:rPr>
      </w:pPr>
      <w:r w:rsidRPr="0046324C">
        <w:rPr>
          <w:b/>
          <w:bCs/>
          <w:color w:val="000000"/>
          <w:bdr w:val="none" w:sz="0" w:space="0" w:color="auto" w:frame="1"/>
        </w:rPr>
        <w:t>7</w:t>
      </w:r>
      <w:r w:rsidR="00965822" w:rsidRPr="0046324C">
        <w:rPr>
          <w:b/>
          <w:bCs/>
          <w:color w:val="000000"/>
          <w:bdr w:val="none" w:sz="0" w:space="0" w:color="auto" w:frame="1"/>
        </w:rPr>
        <w:t>)</w:t>
      </w:r>
      <w:r w:rsidR="00965822" w:rsidRPr="00CB2B33">
        <w:rPr>
          <w:color w:val="000000"/>
          <w:bdr w:val="none" w:sz="0" w:space="0" w:color="auto" w:frame="1"/>
        </w:rPr>
        <w:t xml:space="preserve"> </w:t>
      </w:r>
      <w:r w:rsidR="00AC72BF" w:rsidRPr="00CB2B33">
        <w:rPr>
          <w:color w:val="000000"/>
          <w:bdr w:val="none" w:sz="0" w:space="0" w:color="auto" w:frame="1"/>
        </w:rPr>
        <w:t>seaduse 2. peatüki 2. jao 5. jaotise 5. alljaotise pealkirjas asendatakse sõnad „Vaidlustamise käigus tehtud otsuse“ sõnaga „Vaideotsuse“;</w:t>
      </w:r>
    </w:p>
    <w:p w14:paraId="74CFE858" w14:textId="77777777" w:rsidR="00880CB5" w:rsidRPr="00CB2B33" w:rsidRDefault="00880CB5" w:rsidP="00BA0C0D">
      <w:pPr>
        <w:pStyle w:val="Normaallaadveeb"/>
        <w:spacing w:before="0" w:after="0" w:afterAutospacing="0"/>
        <w:jc w:val="both"/>
        <w:rPr>
          <w:color w:val="000000"/>
          <w:bdr w:val="none" w:sz="0" w:space="0" w:color="auto" w:frame="1"/>
        </w:rPr>
      </w:pPr>
    </w:p>
    <w:p w14:paraId="54CDA2E8" w14:textId="17E7A4EE" w:rsidR="00880CB5" w:rsidRPr="00B42F75" w:rsidRDefault="004B2292" w:rsidP="0088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6324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8</w:t>
      </w:r>
      <w:r w:rsidR="00880CB5" w:rsidRPr="0046324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880CB5" w:rsidRPr="00CB2B33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880CB5" w:rsidRPr="00CB2B33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paragrahvid 100</w:t>
      </w:r>
      <w:r w:rsidR="00880CB5" w:rsidRPr="00CB2B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10</w:t>
      </w:r>
      <w:r w:rsidR="00880CB5" w:rsidRPr="00CB2B33">
        <w:rPr>
          <w:rFonts w:ascii="Times New Roman" w:eastAsia="Times New Roman" w:hAnsi="Times New Roman" w:cs="Times New Roman"/>
          <w:sz w:val="24"/>
          <w:szCs w:val="24"/>
          <w:lang w:eastAsia="et-EE"/>
        </w:rPr>
        <w:t>–100</w:t>
      </w:r>
      <w:r w:rsidR="00880CB5" w:rsidRPr="00CB2B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19</w:t>
      </w:r>
      <w:r w:rsidR="00880CB5" w:rsidRPr="00CB2B3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tunnistatakse kehtetuks;</w:t>
      </w:r>
    </w:p>
    <w:p w14:paraId="56D80EE7" w14:textId="77777777" w:rsidR="00767C08" w:rsidRDefault="00767C08" w:rsidP="00BA0C0D">
      <w:pPr>
        <w:pStyle w:val="Normaallaadveeb"/>
        <w:spacing w:before="0" w:after="0" w:afterAutospacing="0"/>
        <w:jc w:val="both"/>
        <w:rPr>
          <w:color w:val="000000"/>
          <w:bdr w:val="none" w:sz="0" w:space="0" w:color="auto" w:frame="1"/>
        </w:rPr>
      </w:pPr>
    </w:p>
    <w:p w14:paraId="655C8E4C" w14:textId="4E7316A2" w:rsidR="00965822" w:rsidRDefault="004B2292" w:rsidP="00BA0C0D">
      <w:pPr>
        <w:pStyle w:val="Normaallaadveeb"/>
        <w:spacing w:before="0" w:after="0" w:afterAutospacing="0"/>
        <w:jc w:val="both"/>
        <w:rPr>
          <w:color w:val="000000"/>
          <w:bdr w:val="none" w:sz="0" w:space="0" w:color="auto" w:frame="1"/>
        </w:rPr>
      </w:pPr>
      <w:r w:rsidRPr="0046324C">
        <w:rPr>
          <w:b/>
          <w:bCs/>
          <w:color w:val="000000"/>
          <w:bdr w:val="none" w:sz="0" w:space="0" w:color="auto" w:frame="1"/>
        </w:rPr>
        <w:lastRenderedPageBreak/>
        <w:t>9</w:t>
      </w:r>
      <w:r w:rsidR="00767C08" w:rsidRPr="0046324C">
        <w:rPr>
          <w:b/>
          <w:bCs/>
          <w:color w:val="000000"/>
          <w:bdr w:val="none" w:sz="0" w:space="0" w:color="auto" w:frame="1"/>
        </w:rPr>
        <w:t>)</w:t>
      </w:r>
      <w:r w:rsidR="00767C08">
        <w:rPr>
          <w:color w:val="000000"/>
          <w:bdr w:val="none" w:sz="0" w:space="0" w:color="auto" w:frame="1"/>
        </w:rPr>
        <w:t xml:space="preserve"> </w:t>
      </w:r>
      <w:r w:rsidR="00965822" w:rsidRPr="00B42F75">
        <w:rPr>
          <w:color w:val="000000"/>
          <w:bdr w:val="none" w:sz="0" w:space="0" w:color="auto" w:frame="1"/>
        </w:rPr>
        <w:t>seadus</w:t>
      </w:r>
      <w:r w:rsidR="009C431A" w:rsidRPr="00B42F75">
        <w:rPr>
          <w:color w:val="000000"/>
          <w:bdr w:val="none" w:sz="0" w:space="0" w:color="auto" w:frame="1"/>
        </w:rPr>
        <w:t xml:space="preserve">e 2. peatüki </w:t>
      </w:r>
      <w:bookmarkStart w:id="27" w:name="_Hlk164689546"/>
      <w:r w:rsidR="009C431A" w:rsidRPr="00B42F75">
        <w:rPr>
          <w:color w:val="000000"/>
          <w:bdr w:val="none" w:sz="0" w:space="0" w:color="auto" w:frame="1"/>
        </w:rPr>
        <w:t xml:space="preserve">2. jao 5. jaotise </w:t>
      </w:r>
      <w:r w:rsidR="00AB5704" w:rsidRPr="00B42F75">
        <w:rPr>
          <w:color w:val="000000"/>
          <w:bdr w:val="none" w:sz="0" w:space="0" w:color="auto" w:frame="1"/>
        </w:rPr>
        <w:t>5</w:t>
      </w:r>
      <w:r w:rsidR="009C431A" w:rsidRPr="00B42F75">
        <w:rPr>
          <w:color w:val="000000"/>
          <w:bdr w:val="none" w:sz="0" w:space="0" w:color="auto" w:frame="1"/>
        </w:rPr>
        <w:t>. alljaotist</w:t>
      </w:r>
      <w:r w:rsidR="00965822" w:rsidRPr="00B42F75">
        <w:rPr>
          <w:color w:val="000000"/>
          <w:bdr w:val="none" w:sz="0" w:space="0" w:color="auto" w:frame="1"/>
        </w:rPr>
        <w:t xml:space="preserve"> täiendatakse </w:t>
      </w:r>
      <w:bookmarkEnd w:id="27"/>
      <w:r w:rsidR="00965822" w:rsidRPr="00B42F75">
        <w:rPr>
          <w:color w:val="000000"/>
          <w:bdr w:val="none" w:sz="0" w:space="0" w:color="auto" w:frame="1"/>
        </w:rPr>
        <w:t>§-dega 100</w:t>
      </w:r>
      <w:r w:rsidR="00965822" w:rsidRPr="00B42F75">
        <w:rPr>
          <w:color w:val="000000"/>
          <w:bdr w:val="none" w:sz="0" w:space="0" w:color="auto" w:frame="1"/>
          <w:vertAlign w:val="superscript"/>
        </w:rPr>
        <w:t>20</w:t>
      </w:r>
      <w:r w:rsidR="00F64F46" w:rsidRPr="00B42F75">
        <w:rPr>
          <w:color w:val="000000"/>
          <w:bdr w:val="none" w:sz="0" w:space="0" w:color="auto" w:frame="1"/>
        </w:rPr>
        <w:t xml:space="preserve"> </w:t>
      </w:r>
      <w:r w:rsidR="00965822" w:rsidRPr="00B42F75">
        <w:rPr>
          <w:color w:val="000000"/>
          <w:bdr w:val="none" w:sz="0" w:space="0" w:color="auto" w:frame="1"/>
        </w:rPr>
        <w:t>ja 100</w:t>
      </w:r>
      <w:r w:rsidR="00965822" w:rsidRPr="00B42F75">
        <w:rPr>
          <w:color w:val="000000"/>
          <w:bdr w:val="none" w:sz="0" w:space="0" w:color="auto" w:frame="1"/>
          <w:vertAlign w:val="superscript"/>
        </w:rPr>
        <w:t>21</w:t>
      </w:r>
      <w:r w:rsidR="00222AE1" w:rsidRPr="00B42F75">
        <w:rPr>
          <w:color w:val="000000"/>
          <w:bdr w:val="none" w:sz="0" w:space="0" w:color="auto" w:frame="1"/>
        </w:rPr>
        <w:t xml:space="preserve"> </w:t>
      </w:r>
      <w:r w:rsidR="00965822" w:rsidRPr="00B42F75">
        <w:rPr>
          <w:color w:val="000000"/>
          <w:bdr w:val="none" w:sz="0" w:space="0" w:color="auto" w:frame="1"/>
        </w:rPr>
        <w:t>järgmises sõnastuses:</w:t>
      </w:r>
    </w:p>
    <w:p w14:paraId="68E4E90F" w14:textId="77777777" w:rsidR="00965822" w:rsidRDefault="00965822" w:rsidP="00BA0C0D">
      <w:pPr>
        <w:pStyle w:val="Normaallaadveeb"/>
        <w:spacing w:before="0" w:after="0" w:afterAutospacing="0"/>
        <w:jc w:val="both"/>
        <w:rPr>
          <w:color w:val="000000"/>
          <w:bdr w:val="none" w:sz="0" w:space="0" w:color="auto" w:frame="1"/>
        </w:rPr>
      </w:pPr>
    </w:p>
    <w:p w14:paraId="0A6D095C" w14:textId="45834620" w:rsidR="00965822" w:rsidRPr="00EB210F" w:rsidRDefault="00965822" w:rsidP="62680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62680F78"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Pr="62680F78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100</w:t>
      </w:r>
      <w:r w:rsidRPr="62680F7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et-EE"/>
        </w:rPr>
        <w:t>20</w:t>
      </w:r>
      <w:r w:rsidRPr="62680F78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. </w:t>
      </w:r>
      <w:commentRangeStart w:id="28"/>
      <w:r w:rsidRPr="62680F78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O</w:t>
      </w:r>
      <w:r w:rsidRPr="62680F78">
        <w:rPr>
          <w:rFonts w:ascii="Times New Roman" w:hAnsi="Times New Roman" w:cs="Times New Roman"/>
          <w:b/>
          <w:bCs/>
          <w:sz w:val="24"/>
          <w:szCs w:val="24"/>
        </w:rPr>
        <w:t>tsuse</w:t>
      </w:r>
      <w:r w:rsidR="00E029DF" w:rsidRPr="62680F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commentRangeEnd w:id="28"/>
      <w:r>
        <w:commentReference w:id="28"/>
      </w:r>
      <w:r w:rsidR="00D43723" w:rsidRPr="62680F78">
        <w:rPr>
          <w:rFonts w:ascii="Times New Roman" w:hAnsi="Times New Roman" w:cs="Times New Roman"/>
          <w:b/>
          <w:bCs/>
          <w:sz w:val="24"/>
          <w:szCs w:val="24"/>
        </w:rPr>
        <w:t xml:space="preserve">ja vaideotsuse </w:t>
      </w:r>
      <w:r w:rsidR="00C6736D" w:rsidRPr="62680F78">
        <w:rPr>
          <w:rFonts w:ascii="Times New Roman" w:hAnsi="Times New Roman" w:cs="Times New Roman"/>
          <w:b/>
          <w:bCs/>
          <w:sz w:val="24"/>
          <w:szCs w:val="24"/>
        </w:rPr>
        <w:t xml:space="preserve">peale </w:t>
      </w:r>
      <w:r w:rsidR="0080638C" w:rsidRPr="62680F78">
        <w:rPr>
          <w:rFonts w:ascii="Times New Roman" w:hAnsi="Times New Roman" w:cs="Times New Roman"/>
          <w:b/>
          <w:bCs/>
          <w:sz w:val="24"/>
          <w:szCs w:val="24"/>
        </w:rPr>
        <w:t>haldus</w:t>
      </w:r>
      <w:r w:rsidRPr="62680F78">
        <w:rPr>
          <w:rFonts w:ascii="Times New Roman" w:hAnsi="Times New Roman" w:cs="Times New Roman"/>
          <w:b/>
          <w:bCs/>
          <w:sz w:val="24"/>
          <w:szCs w:val="24"/>
        </w:rPr>
        <w:t>kohtu</w:t>
      </w:r>
      <w:r w:rsidR="00C6736D" w:rsidRPr="62680F78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150A65" w:rsidRPr="62680F78">
        <w:rPr>
          <w:rFonts w:ascii="Times New Roman" w:hAnsi="Times New Roman" w:cs="Times New Roman"/>
          <w:b/>
          <w:bCs/>
          <w:sz w:val="24"/>
          <w:szCs w:val="24"/>
        </w:rPr>
        <w:t>e kaeb</w:t>
      </w:r>
      <w:r w:rsidR="00C6736D" w:rsidRPr="62680F78">
        <w:rPr>
          <w:rFonts w:ascii="Times New Roman" w:hAnsi="Times New Roman" w:cs="Times New Roman"/>
          <w:b/>
          <w:bCs/>
          <w:sz w:val="24"/>
          <w:szCs w:val="24"/>
        </w:rPr>
        <w:t>use esitamine</w:t>
      </w:r>
    </w:p>
    <w:p w14:paraId="140CC101" w14:textId="77777777" w:rsidR="00965822" w:rsidRPr="00EB210F" w:rsidRDefault="00965822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854FEC6" w14:textId="7C7F07CE" w:rsidR="00965822" w:rsidRPr="0096492B" w:rsidRDefault="00965822" w:rsidP="009E22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B210F">
        <w:rPr>
          <w:rFonts w:ascii="Times New Roman" w:hAnsi="Times New Roman" w:cs="Times New Roman"/>
          <w:sz w:val="24"/>
          <w:szCs w:val="24"/>
        </w:rPr>
        <w:t>(1) Välismaala</w:t>
      </w:r>
      <w:r w:rsidR="00F64F46" w:rsidRPr="00EB210F">
        <w:rPr>
          <w:rFonts w:ascii="Times New Roman" w:hAnsi="Times New Roman" w:cs="Times New Roman"/>
          <w:sz w:val="24"/>
          <w:szCs w:val="24"/>
        </w:rPr>
        <w:t>ne</w:t>
      </w:r>
      <w:r w:rsidR="00C80AA2" w:rsidRPr="00EB210F">
        <w:rPr>
          <w:rFonts w:ascii="Times New Roman" w:hAnsi="Times New Roman" w:cs="Times New Roman"/>
          <w:sz w:val="24"/>
          <w:szCs w:val="24"/>
        </w:rPr>
        <w:t xml:space="preserve"> </w:t>
      </w:r>
      <w:r w:rsidR="00F64F46" w:rsidRPr="00EB210F">
        <w:rPr>
          <w:rFonts w:ascii="Times New Roman" w:hAnsi="Times New Roman" w:cs="Times New Roman"/>
          <w:sz w:val="24"/>
          <w:szCs w:val="24"/>
        </w:rPr>
        <w:t>võib</w:t>
      </w:r>
      <w:r w:rsidRPr="00EB210F">
        <w:rPr>
          <w:rFonts w:ascii="Times New Roman" w:hAnsi="Times New Roman" w:cs="Times New Roman"/>
          <w:sz w:val="24"/>
          <w:szCs w:val="24"/>
        </w:rPr>
        <w:t xml:space="preserve"> </w:t>
      </w:r>
      <w:r w:rsidRPr="0096492B">
        <w:rPr>
          <w:rFonts w:ascii="Times New Roman" w:hAnsi="Times New Roman" w:cs="Times New Roman"/>
          <w:sz w:val="24"/>
          <w:szCs w:val="24"/>
        </w:rPr>
        <w:t xml:space="preserve">esitada </w:t>
      </w:r>
      <w:r w:rsidR="002E6810" w:rsidRPr="0096492B">
        <w:rPr>
          <w:rFonts w:ascii="Times New Roman" w:hAnsi="Times New Roman" w:cs="Times New Roman"/>
          <w:sz w:val="24"/>
          <w:szCs w:val="24"/>
        </w:rPr>
        <w:t xml:space="preserve">otsuse </w:t>
      </w:r>
      <w:r w:rsidR="009628EB" w:rsidRPr="0096492B">
        <w:rPr>
          <w:rFonts w:ascii="Times New Roman" w:hAnsi="Times New Roman" w:cs="Times New Roman"/>
          <w:sz w:val="24"/>
          <w:szCs w:val="24"/>
        </w:rPr>
        <w:t xml:space="preserve">ja vaideotsuse </w:t>
      </w:r>
      <w:r w:rsidR="002E6810" w:rsidRPr="0096492B">
        <w:rPr>
          <w:rFonts w:ascii="Times New Roman" w:hAnsi="Times New Roman" w:cs="Times New Roman"/>
          <w:sz w:val="24"/>
          <w:szCs w:val="24"/>
        </w:rPr>
        <w:t xml:space="preserve">peale </w:t>
      </w:r>
      <w:r w:rsidRPr="0096492B">
        <w:rPr>
          <w:rFonts w:ascii="Times New Roman" w:hAnsi="Times New Roman" w:cs="Times New Roman"/>
          <w:sz w:val="24"/>
          <w:szCs w:val="24"/>
        </w:rPr>
        <w:t xml:space="preserve">halduskohtule </w:t>
      </w:r>
      <w:r w:rsidR="00C80AA2" w:rsidRPr="0096492B">
        <w:rPr>
          <w:rFonts w:ascii="Times New Roman" w:hAnsi="Times New Roman" w:cs="Times New Roman"/>
          <w:sz w:val="24"/>
          <w:szCs w:val="24"/>
        </w:rPr>
        <w:t>halduskohtumenetluse seadustikus sätestatud alusel ja korras</w:t>
      </w:r>
      <w:r w:rsidR="00B3161D" w:rsidRPr="0096492B">
        <w:rPr>
          <w:rFonts w:ascii="Times New Roman" w:hAnsi="Times New Roman" w:cs="Times New Roman"/>
          <w:sz w:val="24"/>
          <w:szCs w:val="24"/>
        </w:rPr>
        <w:t xml:space="preserve"> </w:t>
      </w:r>
      <w:r w:rsidR="002E6810" w:rsidRPr="0096492B">
        <w:rPr>
          <w:rFonts w:ascii="Times New Roman" w:hAnsi="Times New Roman" w:cs="Times New Roman"/>
          <w:sz w:val="24"/>
          <w:szCs w:val="24"/>
        </w:rPr>
        <w:t>kaebuse</w:t>
      </w:r>
      <w:r w:rsidRPr="0096492B">
        <w:rPr>
          <w:rFonts w:ascii="Times New Roman" w:hAnsi="Times New Roman" w:cs="Times New Roman"/>
          <w:sz w:val="24"/>
          <w:szCs w:val="24"/>
        </w:rPr>
        <w:t xml:space="preserve">, </w:t>
      </w:r>
      <w:r w:rsidR="002E6810" w:rsidRPr="0096492B">
        <w:rPr>
          <w:rFonts w:ascii="Times New Roman" w:hAnsi="Times New Roman" w:cs="Times New Roman"/>
          <w:sz w:val="24"/>
          <w:szCs w:val="24"/>
        </w:rPr>
        <w:t>kui</w:t>
      </w:r>
      <w:r w:rsidR="00425069" w:rsidRPr="0096492B">
        <w:rPr>
          <w:rFonts w:ascii="Times New Roman" w:hAnsi="Times New Roman" w:cs="Times New Roman"/>
          <w:sz w:val="24"/>
          <w:szCs w:val="24"/>
        </w:rPr>
        <w:t xml:space="preserve"> </w:t>
      </w:r>
      <w:r w:rsidRPr="0096492B">
        <w:rPr>
          <w:rFonts w:ascii="Times New Roman" w:hAnsi="Times New Roman" w:cs="Times New Roman"/>
          <w:sz w:val="24"/>
          <w:szCs w:val="24"/>
        </w:rPr>
        <w:t xml:space="preserve">ta on esitanud </w:t>
      </w:r>
      <w:r w:rsidR="00987614" w:rsidRPr="0096492B">
        <w:rPr>
          <w:rFonts w:ascii="Times New Roman" w:hAnsi="Times New Roman" w:cs="Times New Roman"/>
          <w:sz w:val="24"/>
          <w:szCs w:val="24"/>
        </w:rPr>
        <w:t xml:space="preserve">vaide </w:t>
      </w:r>
      <w:r w:rsidR="00B02721" w:rsidRPr="0096492B">
        <w:rPr>
          <w:rFonts w:ascii="Times New Roman" w:hAnsi="Times New Roman" w:cs="Times New Roman"/>
          <w:sz w:val="24"/>
          <w:szCs w:val="24"/>
        </w:rPr>
        <w:t>ja</w:t>
      </w:r>
      <w:r w:rsidR="00425069" w:rsidRPr="0096492B">
        <w:rPr>
          <w:rFonts w:ascii="Times New Roman" w:hAnsi="Times New Roman" w:cs="Times New Roman"/>
          <w:sz w:val="24"/>
          <w:szCs w:val="24"/>
        </w:rPr>
        <w:t xml:space="preserve"> see</w:t>
      </w:r>
      <w:r w:rsidRPr="0096492B">
        <w:rPr>
          <w:rFonts w:ascii="Times New Roman" w:hAnsi="Times New Roman" w:cs="Times New Roman"/>
          <w:sz w:val="24"/>
          <w:szCs w:val="24"/>
        </w:rPr>
        <w:t xml:space="preserve"> on jäetud rahuldamata.</w:t>
      </w:r>
    </w:p>
    <w:p w14:paraId="7FBEBE17" w14:textId="77777777" w:rsidR="00965822" w:rsidRPr="0096492B" w:rsidRDefault="00965822" w:rsidP="00191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38F7DE0" w14:textId="17DA7E23" w:rsidR="00965822" w:rsidRPr="0096492B" w:rsidRDefault="00965822" w:rsidP="0019139F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>(2) O</w:t>
      </w:r>
      <w:r w:rsidRPr="0096492B">
        <w:rPr>
          <w:rFonts w:ascii="Times New Roman" w:hAnsi="Times New Roman" w:cs="Times New Roman"/>
          <w:sz w:val="24"/>
          <w:szCs w:val="24"/>
        </w:rPr>
        <w:t>tsuse</w:t>
      </w:r>
      <w:r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9628EB"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ja vaideotsuse </w:t>
      </w:r>
      <w:r w:rsidR="00C6736D"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peale </w:t>
      </w:r>
      <w:r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võib </w:t>
      </w:r>
      <w:r w:rsidR="00C6736D"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>esit</w:t>
      </w:r>
      <w:r w:rsidR="00150A65"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>a</w:t>
      </w:r>
      <w:r w:rsidR="00C6736D"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>d</w:t>
      </w:r>
      <w:r w:rsidR="00150A65"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 </w:t>
      </w:r>
      <w:r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>halduskohtu</w:t>
      </w:r>
      <w:r w:rsidR="00C6736D"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>l</w:t>
      </w:r>
      <w:r w:rsidR="00150A65"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>e</w:t>
      </w:r>
      <w:r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C6736D"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kaebuse </w:t>
      </w:r>
      <w:r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>kümne päeva jooksul vaide</w:t>
      </w:r>
      <w:r w:rsidR="0039167D"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>otsuse</w:t>
      </w:r>
      <w:r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teatavaks tegemise päevast arvates.</w:t>
      </w:r>
    </w:p>
    <w:p w14:paraId="42DCEE97" w14:textId="77777777" w:rsidR="00965822" w:rsidRPr="0096492B" w:rsidRDefault="00965822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0B9E622" w14:textId="5F954AFF" w:rsidR="00965822" w:rsidRPr="0096492B" w:rsidRDefault="00965822" w:rsidP="00BA0C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9649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§</w:t>
      </w:r>
      <w:r w:rsidR="00684735" w:rsidRPr="009649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9649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100</w:t>
      </w:r>
      <w:r w:rsidRPr="0096492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t-EE"/>
        </w:rPr>
        <w:t>21</w:t>
      </w:r>
      <w:r w:rsidRPr="009649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. </w:t>
      </w:r>
      <w:r w:rsidR="00DC748E" w:rsidRPr="009649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Otsuse </w:t>
      </w:r>
      <w:r w:rsidR="00D43723" w:rsidRPr="009649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ja vaideotsuse </w:t>
      </w:r>
      <w:r w:rsidR="00DC748E" w:rsidRPr="009649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peale k</w:t>
      </w:r>
      <w:r w:rsidRPr="009649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aebuse esitanud välismaalase </w:t>
      </w:r>
      <w:r w:rsidR="005851B9" w:rsidRPr="009649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riigis viibimise õigus</w:t>
      </w:r>
    </w:p>
    <w:p w14:paraId="66BE6092" w14:textId="77777777" w:rsidR="00965822" w:rsidRPr="0096492B" w:rsidRDefault="00965822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08BA00D" w14:textId="2C3524A0" w:rsidR="00965822" w:rsidRPr="00EB210F" w:rsidRDefault="00DC748E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96492B">
        <w:rPr>
          <w:rFonts w:ascii="Times New Roman" w:eastAsia="Times New Roman" w:hAnsi="Times New Roman" w:cs="Times New Roman"/>
          <w:sz w:val="24"/>
          <w:szCs w:val="24"/>
          <w:lang w:eastAsia="et-EE"/>
        </w:rPr>
        <w:t>Otsuse</w:t>
      </w:r>
      <w:r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D4372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ja vaideotsuse </w:t>
      </w:r>
      <w:r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peale h</w:t>
      </w:r>
      <w:r w:rsidR="00091C88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aldusk</w:t>
      </w:r>
      <w:r w:rsidR="00965822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ohtule kaebuse esitamine </w:t>
      </w:r>
      <w:r w:rsidR="00782E99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ega selle menetlemine </w:t>
      </w:r>
      <w:r w:rsidR="00965822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ei ole välismaalase Schengeni konventsiooni liikmesrii</w:t>
      </w:r>
      <w:r w:rsidR="00B02721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g</w:t>
      </w:r>
      <w:r w:rsidR="00965822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i territooriumile</w:t>
      </w:r>
      <w:r w:rsidR="00B02721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saabumise või se</w:t>
      </w:r>
      <w:r w:rsidR="006F13C8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al</w:t>
      </w:r>
      <w:r w:rsidR="00965822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viibimise </w:t>
      </w:r>
      <w:r w:rsidR="00302241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aluseks </w:t>
      </w:r>
      <w:r w:rsidR="00965822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ega lükka </w:t>
      </w:r>
      <w:r w:rsidR="00002F22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se</w:t>
      </w:r>
      <w:r w:rsidR="006F13C8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alt</w:t>
      </w:r>
      <w:r w:rsidR="00002F22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lahkumise </w:t>
      </w:r>
      <w:r w:rsidR="00965822" w:rsidRPr="00EB210F">
        <w:rPr>
          <w:rFonts w:ascii="Times New Roman" w:eastAsia="Times New Roman" w:hAnsi="Times New Roman" w:cs="Times New Roman"/>
          <w:sz w:val="24"/>
          <w:szCs w:val="24"/>
          <w:lang w:eastAsia="et-EE"/>
        </w:rPr>
        <w:t>kohustuse täitmist edasi.“;</w:t>
      </w:r>
    </w:p>
    <w:p w14:paraId="695E052A" w14:textId="79884232" w:rsidR="00BF689C" w:rsidRPr="00EB210F" w:rsidRDefault="00BF689C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commentRangeStart w:id="29"/>
    </w:p>
    <w:p w14:paraId="20FB9A97" w14:textId="0CBA576D" w:rsidR="00BF689C" w:rsidRDefault="004B2292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41200AA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10</w:t>
      </w:r>
      <w:r w:rsidR="00BF689C" w:rsidRPr="41200AA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) </w:t>
      </w:r>
      <w:r w:rsidR="00BF689C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 101 lõike 1 punkt</w:t>
      </w:r>
      <w:r w:rsidR="00C23F4E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>is</w:t>
      </w:r>
      <w:r w:rsidR="00BF689C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9 </w:t>
      </w:r>
      <w:r w:rsidR="00C23F4E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asendatakse sõnad „vaidlustamiseks esitatava avalduse vormi, avalduses esitatavate andmete ja avaldusele lisatavate tõendite loetelu“ sõnadega </w:t>
      </w:r>
      <w:r w:rsidR="00BF689C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„vaide esitamise </w:t>
      </w:r>
      <w:r w:rsidR="00CA64A8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>korra</w:t>
      </w:r>
      <w:r w:rsidR="00E608BA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BF689C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vaides esitatavate andmete ja vaidele lisatavate </w:t>
      </w:r>
      <w:r w:rsidR="00721836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>dokumentide</w:t>
      </w:r>
      <w:r w:rsidR="00573AF9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BF689C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>loetelu</w:t>
      </w:r>
      <w:r w:rsidR="00000535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>, vaide vormi</w:t>
      </w:r>
      <w:r w:rsidR="00E6739E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ning vaide läbivaatamise tähtaja</w:t>
      </w:r>
      <w:r w:rsidR="00BF689C" w:rsidRPr="41200AA5">
        <w:rPr>
          <w:rFonts w:ascii="Times New Roman" w:eastAsia="Times New Roman" w:hAnsi="Times New Roman" w:cs="Times New Roman"/>
          <w:sz w:val="24"/>
          <w:szCs w:val="24"/>
          <w:lang w:eastAsia="et-EE"/>
        </w:rPr>
        <w:t>“.</w:t>
      </w:r>
      <w:commentRangeEnd w:id="29"/>
      <w:r>
        <w:commentReference w:id="29"/>
      </w:r>
    </w:p>
    <w:p w14:paraId="7D9F3DA9" w14:textId="77777777" w:rsidR="00180B89" w:rsidRDefault="00180B89" w:rsidP="00BA0C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391E5F" w14:textId="17606324" w:rsidR="00214CE8" w:rsidRPr="00D07657" w:rsidRDefault="009B4459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2725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14CE8" w:rsidRPr="00D07657">
        <w:rPr>
          <w:rFonts w:ascii="Times New Roman" w:hAnsi="Times New Roman" w:cs="Times New Roman"/>
          <w:sz w:val="24"/>
          <w:szCs w:val="24"/>
        </w:rPr>
        <w:t>Riigilõivuseaduses tehakse järgmised muudatused:</w:t>
      </w:r>
    </w:p>
    <w:p w14:paraId="634EC8CC" w14:textId="77777777" w:rsidR="00214CE8" w:rsidRPr="00D07657" w:rsidRDefault="00214CE8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289808" w14:textId="3042AB2D" w:rsidR="00321591" w:rsidRPr="00321591" w:rsidRDefault="007B4A4D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14CE8" w:rsidRPr="00D07657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321591" w:rsidRPr="00321591">
        <w:rPr>
          <w:rFonts w:ascii="Times New Roman" w:hAnsi="Times New Roman" w:cs="Times New Roman"/>
          <w:sz w:val="24"/>
          <w:szCs w:val="24"/>
        </w:rPr>
        <w:t>paragrahvi 276 pealkiri muudetakse ja sõnastatakse järgmiselt:</w:t>
      </w:r>
    </w:p>
    <w:p w14:paraId="1B5165E6" w14:textId="77777777" w:rsidR="00321591" w:rsidRDefault="00321591" w:rsidP="00BA0C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0C9B2" w14:textId="1CED8644" w:rsidR="00321591" w:rsidRPr="00EB210F" w:rsidRDefault="00321591" w:rsidP="00BA0C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92B">
        <w:rPr>
          <w:rFonts w:ascii="Times New Roman" w:hAnsi="Times New Roman" w:cs="Times New Roman"/>
          <w:sz w:val="24"/>
          <w:szCs w:val="24"/>
        </w:rPr>
        <w:t>„</w:t>
      </w:r>
      <w:r w:rsidR="00907F75" w:rsidRPr="0096492B">
        <w:rPr>
          <w:rFonts w:ascii="Times New Roman" w:hAnsi="Times New Roman" w:cs="Times New Roman"/>
          <w:b/>
          <w:bCs/>
          <w:sz w:val="24"/>
          <w:szCs w:val="24"/>
        </w:rPr>
        <w:t xml:space="preserve">§ 276. </w:t>
      </w:r>
      <w:r w:rsidRPr="0096492B">
        <w:rPr>
          <w:rFonts w:ascii="Times New Roman" w:hAnsi="Times New Roman" w:cs="Times New Roman"/>
          <w:b/>
          <w:bCs/>
          <w:sz w:val="24"/>
          <w:szCs w:val="24"/>
        </w:rPr>
        <w:t>Viisataotluse</w:t>
      </w:r>
      <w:r w:rsidRPr="00321591">
        <w:rPr>
          <w:rFonts w:ascii="Times New Roman" w:hAnsi="Times New Roman" w:cs="Times New Roman"/>
          <w:b/>
          <w:bCs/>
          <w:sz w:val="24"/>
          <w:szCs w:val="24"/>
        </w:rPr>
        <w:t xml:space="preserve">, viibimisaja vormistamise ja viibimisaja pikendamise taotluse ning viisa andmisest keeldumise, viisa tühistamise, viisa kehtetuks tunnistamise, viibimisaja </w:t>
      </w:r>
      <w:r w:rsidRPr="00EB210F">
        <w:rPr>
          <w:rFonts w:ascii="Times New Roman" w:hAnsi="Times New Roman" w:cs="Times New Roman"/>
          <w:b/>
          <w:bCs/>
          <w:sz w:val="24"/>
          <w:szCs w:val="24"/>
        </w:rPr>
        <w:t>pikendamisest keeldumise ja viibimisaja ennetähtaegse lõpetamise otsuse vaide läbivaatamine</w:t>
      </w:r>
      <w:r w:rsidRPr="00EB210F">
        <w:rPr>
          <w:rFonts w:ascii="Times New Roman" w:hAnsi="Times New Roman" w:cs="Times New Roman"/>
          <w:sz w:val="24"/>
          <w:szCs w:val="24"/>
        </w:rPr>
        <w:t>“;</w:t>
      </w:r>
    </w:p>
    <w:p w14:paraId="4187AC06" w14:textId="77777777" w:rsidR="00321591" w:rsidRPr="00EB210F" w:rsidRDefault="00321591" w:rsidP="00BA0C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25DCB2" w14:textId="2BA026E2" w:rsidR="00214CE8" w:rsidRPr="00EB210F" w:rsidRDefault="00321591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0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EB210F">
        <w:rPr>
          <w:rFonts w:ascii="Times New Roman" w:hAnsi="Times New Roman" w:cs="Times New Roman"/>
          <w:sz w:val="24"/>
          <w:szCs w:val="24"/>
        </w:rPr>
        <w:t xml:space="preserve"> </w:t>
      </w:r>
      <w:r w:rsidR="00214CE8" w:rsidRPr="00EB210F">
        <w:rPr>
          <w:rFonts w:ascii="Times New Roman" w:hAnsi="Times New Roman" w:cs="Times New Roman"/>
          <w:sz w:val="24"/>
          <w:szCs w:val="24"/>
        </w:rPr>
        <w:t>paragrahvi 276 lõige 9 muudetakse ja sõnastatakse järgmiselt:</w:t>
      </w:r>
    </w:p>
    <w:p w14:paraId="169062C5" w14:textId="77777777" w:rsidR="00214CE8" w:rsidRPr="00EB210F" w:rsidRDefault="00214CE8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9EBB2" w14:textId="16DFAD55" w:rsidR="00214CE8" w:rsidRPr="00EB210F" w:rsidRDefault="00214CE8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0F">
        <w:rPr>
          <w:rFonts w:ascii="Times New Roman" w:hAnsi="Times New Roman" w:cs="Times New Roman"/>
          <w:sz w:val="24"/>
          <w:szCs w:val="24"/>
        </w:rPr>
        <w:t xml:space="preserve">„(9) Viisa andmisest keeldumise, viisa tühistamise, viisa kehtetuks tunnistamise, viibimisaja pikendamisest keeldumise </w:t>
      </w:r>
      <w:r w:rsidR="008A4FF5" w:rsidRPr="00EB210F">
        <w:rPr>
          <w:rFonts w:ascii="Times New Roman" w:hAnsi="Times New Roman" w:cs="Times New Roman"/>
          <w:sz w:val="24"/>
          <w:szCs w:val="24"/>
        </w:rPr>
        <w:t xml:space="preserve">või </w:t>
      </w:r>
      <w:r w:rsidRPr="00EB210F">
        <w:rPr>
          <w:rFonts w:ascii="Times New Roman" w:hAnsi="Times New Roman" w:cs="Times New Roman"/>
          <w:sz w:val="24"/>
          <w:szCs w:val="24"/>
        </w:rPr>
        <w:t>viibimisaja ennetähtaegse lõpetamise otsuse vaide läbivaatamise eest tasutakse riigilõivu 160 eurot.“;</w:t>
      </w:r>
    </w:p>
    <w:p w14:paraId="2F43D41F" w14:textId="77777777" w:rsidR="00214CE8" w:rsidRPr="00EB210F" w:rsidRDefault="00214CE8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B40D8" w14:textId="413BFEEE" w:rsidR="00743D5B" w:rsidRPr="00EB210F" w:rsidRDefault="00321591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0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14CE8" w:rsidRPr="00EB210F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214CE8" w:rsidRPr="00EB210F">
        <w:rPr>
          <w:rFonts w:ascii="Times New Roman" w:hAnsi="Times New Roman" w:cs="Times New Roman"/>
          <w:sz w:val="24"/>
          <w:szCs w:val="24"/>
        </w:rPr>
        <w:t>paragrahvi 276 lõige 10 tunnistatakse kehtetuks</w:t>
      </w:r>
      <w:r w:rsidR="00743D5B" w:rsidRPr="00EB210F">
        <w:rPr>
          <w:rFonts w:ascii="Times New Roman" w:hAnsi="Times New Roman" w:cs="Times New Roman"/>
          <w:sz w:val="24"/>
          <w:szCs w:val="24"/>
        </w:rPr>
        <w:t>;</w:t>
      </w:r>
    </w:p>
    <w:p w14:paraId="1A109EB1" w14:textId="77777777" w:rsidR="00743D5B" w:rsidRPr="00EB210F" w:rsidRDefault="00743D5B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A5227" w14:textId="33724356" w:rsidR="00743D5B" w:rsidRDefault="00321591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43D5B" w:rsidRPr="00EB210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43D5B" w:rsidRPr="00EB210F">
        <w:rPr>
          <w:rFonts w:ascii="Times New Roman" w:hAnsi="Times New Roman" w:cs="Times New Roman"/>
          <w:sz w:val="24"/>
          <w:szCs w:val="24"/>
        </w:rPr>
        <w:t xml:space="preserve"> seaduse</w:t>
      </w:r>
      <w:r w:rsidR="00743D5B">
        <w:rPr>
          <w:rFonts w:ascii="Times New Roman" w:hAnsi="Times New Roman" w:cs="Times New Roman"/>
          <w:sz w:val="24"/>
          <w:szCs w:val="24"/>
        </w:rPr>
        <w:t xml:space="preserve"> 11. peatüki </w:t>
      </w:r>
      <w:r w:rsidR="00743D5B" w:rsidRPr="00743D5B">
        <w:rPr>
          <w:rFonts w:ascii="Times New Roman" w:hAnsi="Times New Roman" w:cs="Times New Roman"/>
          <w:sz w:val="24"/>
          <w:szCs w:val="24"/>
        </w:rPr>
        <w:t xml:space="preserve">2. jao </w:t>
      </w:r>
      <w:r w:rsidR="008E118D">
        <w:rPr>
          <w:rFonts w:ascii="Times New Roman" w:hAnsi="Times New Roman" w:cs="Times New Roman"/>
          <w:sz w:val="24"/>
          <w:szCs w:val="24"/>
        </w:rPr>
        <w:t>4</w:t>
      </w:r>
      <w:r w:rsidR="00743D5B" w:rsidRPr="00743D5B">
        <w:rPr>
          <w:rFonts w:ascii="Times New Roman" w:hAnsi="Times New Roman" w:cs="Times New Roman"/>
          <w:sz w:val="24"/>
          <w:szCs w:val="24"/>
        </w:rPr>
        <w:t>. jaotis</w:t>
      </w:r>
      <w:r w:rsidR="00743D5B">
        <w:rPr>
          <w:rFonts w:ascii="Times New Roman" w:hAnsi="Times New Roman" w:cs="Times New Roman"/>
          <w:sz w:val="24"/>
          <w:szCs w:val="24"/>
        </w:rPr>
        <w:t xml:space="preserve">t </w:t>
      </w:r>
      <w:r w:rsidR="00743D5B" w:rsidRPr="00743D5B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743D5B">
        <w:rPr>
          <w:rFonts w:ascii="Times New Roman" w:hAnsi="Times New Roman" w:cs="Times New Roman"/>
          <w:sz w:val="24"/>
          <w:szCs w:val="24"/>
        </w:rPr>
        <w:t>§-ga 276</w:t>
      </w:r>
      <w:r w:rsidR="00743D5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43D5B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C6FD140" w14:textId="77777777" w:rsidR="00743D5B" w:rsidRDefault="00743D5B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CFC41" w14:textId="379BDD76" w:rsidR="00743D5B" w:rsidRPr="00743D5B" w:rsidRDefault="00743D5B" w:rsidP="00565D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5073">
        <w:rPr>
          <w:rFonts w:ascii="Times New Roman" w:hAnsi="Times New Roman" w:cs="Times New Roman"/>
          <w:sz w:val="24"/>
          <w:szCs w:val="24"/>
        </w:rPr>
        <w:t>„</w:t>
      </w:r>
      <w:r w:rsidRPr="00743D5B">
        <w:rPr>
          <w:rFonts w:ascii="Times New Roman" w:hAnsi="Times New Roman" w:cs="Times New Roman"/>
          <w:b/>
          <w:bCs/>
          <w:sz w:val="24"/>
          <w:szCs w:val="24"/>
        </w:rPr>
        <w:t>§ 276</w:t>
      </w:r>
      <w:r w:rsidRPr="00743D5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743D5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743D5B">
        <w:rPr>
          <w:rFonts w:ascii="Times New Roman" w:hAnsi="Times New Roman" w:cs="Times New Roman"/>
          <w:b/>
          <w:bCs/>
          <w:sz w:val="24"/>
          <w:szCs w:val="24"/>
        </w:rPr>
        <w:t xml:space="preserve">eisiloa </w:t>
      </w:r>
      <w:r>
        <w:rPr>
          <w:rFonts w:ascii="Times New Roman" w:hAnsi="Times New Roman" w:cs="Times New Roman"/>
          <w:b/>
          <w:bCs/>
          <w:sz w:val="24"/>
          <w:szCs w:val="24"/>
        </w:rPr>
        <w:t>otsuse vaide</w:t>
      </w:r>
      <w:r w:rsidRPr="00743D5B">
        <w:rPr>
          <w:rFonts w:ascii="Times New Roman" w:hAnsi="Times New Roman" w:cs="Times New Roman"/>
          <w:b/>
          <w:bCs/>
          <w:sz w:val="24"/>
          <w:szCs w:val="24"/>
        </w:rPr>
        <w:t xml:space="preserve"> läbivaatamine</w:t>
      </w:r>
    </w:p>
    <w:p w14:paraId="03CEDE67" w14:textId="77777777" w:rsidR="00743D5B" w:rsidRDefault="00743D5B" w:rsidP="00565D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D758A" w14:textId="12F57440" w:rsidR="00214CE8" w:rsidRPr="00D07657" w:rsidRDefault="00743D5B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Hlk164773165"/>
      <w:r w:rsidRPr="00743D5B">
        <w:rPr>
          <w:rFonts w:ascii="Times New Roman" w:hAnsi="Times New Roman" w:cs="Times New Roman"/>
          <w:sz w:val="24"/>
          <w:szCs w:val="24"/>
        </w:rPr>
        <w:t>Reisiloa andmisest keeldumise,</w:t>
      </w:r>
      <w:r w:rsidR="008A4FF5">
        <w:rPr>
          <w:rFonts w:ascii="Times New Roman" w:hAnsi="Times New Roman" w:cs="Times New Roman"/>
          <w:sz w:val="24"/>
          <w:szCs w:val="24"/>
        </w:rPr>
        <w:t xml:space="preserve"> </w:t>
      </w:r>
      <w:r w:rsidRPr="00743D5B">
        <w:rPr>
          <w:rFonts w:ascii="Times New Roman" w:hAnsi="Times New Roman" w:cs="Times New Roman"/>
          <w:sz w:val="24"/>
          <w:szCs w:val="24"/>
        </w:rPr>
        <w:t xml:space="preserve">reisiloa tühistamise </w:t>
      </w:r>
      <w:r w:rsidR="008A4FF5">
        <w:rPr>
          <w:rFonts w:ascii="Times New Roman" w:hAnsi="Times New Roman" w:cs="Times New Roman"/>
          <w:sz w:val="24"/>
          <w:szCs w:val="24"/>
        </w:rPr>
        <w:t>või</w:t>
      </w:r>
      <w:r w:rsidR="008A4FF5" w:rsidRPr="00743D5B">
        <w:rPr>
          <w:rFonts w:ascii="Times New Roman" w:hAnsi="Times New Roman" w:cs="Times New Roman"/>
          <w:sz w:val="24"/>
          <w:szCs w:val="24"/>
        </w:rPr>
        <w:t xml:space="preserve"> </w:t>
      </w:r>
      <w:r w:rsidRPr="00743D5B">
        <w:rPr>
          <w:rFonts w:ascii="Times New Roman" w:hAnsi="Times New Roman" w:cs="Times New Roman"/>
          <w:sz w:val="24"/>
          <w:szCs w:val="24"/>
        </w:rPr>
        <w:t xml:space="preserve">reisiloa kehtetuks tunnistamise otsuse </w:t>
      </w:r>
      <w:r>
        <w:rPr>
          <w:rFonts w:ascii="Times New Roman" w:hAnsi="Times New Roman" w:cs="Times New Roman"/>
          <w:sz w:val="24"/>
          <w:szCs w:val="24"/>
        </w:rPr>
        <w:t>vaide</w:t>
      </w:r>
      <w:r w:rsidRPr="00743D5B">
        <w:rPr>
          <w:rFonts w:ascii="Times New Roman" w:hAnsi="Times New Roman" w:cs="Times New Roman"/>
          <w:sz w:val="24"/>
          <w:szCs w:val="24"/>
        </w:rPr>
        <w:t xml:space="preserve"> läbivaatamise eest</w:t>
      </w:r>
      <w:bookmarkEnd w:id="30"/>
      <w:r w:rsidRPr="00743D5B">
        <w:rPr>
          <w:rFonts w:ascii="Times New Roman" w:hAnsi="Times New Roman" w:cs="Times New Roman"/>
          <w:sz w:val="24"/>
          <w:szCs w:val="24"/>
        </w:rPr>
        <w:t xml:space="preserve"> tasutakse riigilõivu 20 eurot.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214CE8" w:rsidRPr="00D07657">
        <w:rPr>
          <w:rFonts w:ascii="Times New Roman" w:hAnsi="Times New Roman" w:cs="Times New Roman"/>
          <w:sz w:val="24"/>
          <w:szCs w:val="24"/>
        </w:rPr>
        <w:t>.</w:t>
      </w:r>
    </w:p>
    <w:p w14:paraId="3D90FDA0" w14:textId="77777777" w:rsidR="00456B6F" w:rsidRPr="00AB07DA" w:rsidRDefault="00456B6F" w:rsidP="00BA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2394B3" w14:textId="77777777" w:rsidR="00C717B0" w:rsidRDefault="00C717B0" w:rsidP="00BA0C0D">
      <w:pPr>
        <w:spacing w:after="0" w:line="240" w:lineRule="auto"/>
        <w:jc w:val="both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</w:p>
    <w:p w14:paraId="64CB0639" w14:textId="77777777" w:rsidR="00417655" w:rsidRDefault="00417655" w:rsidP="00BA0C0D">
      <w:pPr>
        <w:spacing w:after="0" w:line="240" w:lineRule="auto"/>
        <w:jc w:val="both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</w:p>
    <w:p w14:paraId="78447DE3" w14:textId="77777777" w:rsidR="00417655" w:rsidRPr="00417655" w:rsidRDefault="00417655" w:rsidP="00C01377">
      <w:pPr>
        <w:keepNext/>
        <w:suppressAutoHyphens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41765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Lauri Hussar</w:t>
      </w:r>
    </w:p>
    <w:p w14:paraId="769E63D9" w14:textId="77777777" w:rsidR="00417655" w:rsidRPr="00417655" w:rsidRDefault="00417655" w:rsidP="00BA0C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41765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Riigikogu esimees</w:t>
      </w:r>
    </w:p>
    <w:p w14:paraId="35697BBC" w14:textId="77777777" w:rsidR="00417655" w:rsidRPr="00417655" w:rsidRDefault="00417655" w:rsidP="00BA0C0D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2ABCB789" w14:textId="4CEB42A8" w:rsidR="00417655" w:rsidRPr="00417655" w:rsidRDefault="00417655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5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Tallinn, ……………… </w:t>
      </w:r>
      <w:r w:rsidRPr="0046324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C35EC" w:rsidRPr="0046324C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24D9CD40" w14:textId="77777777" w:rsidR="00417655" w:rsidRPr="00417655" w:rsidRDefault="00417655" w:rsidP="00BA0C0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3649F20" w14:textId="71614504" w:rsidR="007757C6" w:rsidRDefault="00417655" w:rsidP="00C01377">
      <w:pPr>
        <w:widowControl w:val="0"/>
        <w:pBdr>
          <w:top w:val="single" w:sz="4" w:space="1" w:color="auto"/>
        </w:pBd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41765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……………… </w:t>
      </w:r>
      <w:r w:rsidRPr="0046324C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202</w:t>
      </w:r>
      <w:r w:rsidR="00DC35EC" w:rsidRPr="0046324C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5</w:t>
      </w:r>
    </w:p>
    <w:sectPr w:rsidR="007757C6" w:rsidSect="002E1612">
      <w:footerReference w:type="default" r:id="rId15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Inge Mehide - JUSTDIGI" w:date="2025-01-13T13:32:00Z" w:initials="IJ">
    <w:p w14:paraId="2DC555D5" w14:textId="77765FE4" w:rsidR="00EB1035" w:rsidRDefault="00A6619C">
      <w:r>
        <w:annotationRef/>
      </w:r>
      <w:r w:rsidRPr="5F471D77">
        <w:t>Arusaadavam sõnajärg.</w:t>
      </w:r>
    </w:p>
  </w:comment>
  <w:comment w:id="6" w:author="Kärt Voor - JUSTDIGI" w:date="2025-02-13T16:02:00Z" w:initials="KJ">
    <w:p w14:paraId="57D19C34" w14:textId="14AF0AF2" w:rsidR="00A6619C" w:rsidRDefault="00A6619C">
      <w:r>
        <w:annotationRef/>
      </w:r>
      <w:r w:rsidRPr="5976A992">
        <w:t>Siin on antud läbivalt uued sisud alljaotise paragrahvidele. Siseviiteid selle tõttu muuta ei tule, aga palume veenduda, et välisviited oleksid kontrollitud.</w:t>
      </w:r>
    </w:p>
  </w:comment>
  <w:comment w:id="7" w:author="Kärt Voor - JUSTDIGI" w:date="2025-02-13T14:00:00Z" w:initials="KJ">
    <w:p w14:paraId="2F536B6D" w14:textId="77777777" w:rsidR="00C43A00" w:rsidRDefault="00A6619C" w:rsidP="00C43A00">
      <w:pPr>
        <w:pStyle w:val="Kommentaaritekst"/>
      </w:pPr>
      <w:r>
        <w:annotationRef/>
      </w:r>
      <w:r w:rsidR="00C43A00">
        <w:t> Sättele uue sisu andmist võib lubada juhul, kui sellega ei kaasne sise- ega välisviidete (ka rakendusaktides) valeks muutumise tõttu vajadust hakata tegema omakorda muudatusi teistes aktides. Nt on  muudetav § 100(1) selline, et on lg 1, lg 1(1) ja lg 2. Võimalusel võiks säilitada numeratsiooni ehk EN lg 2 on lg 1(1), EN lg 3 on lg 2 ja EN lg 4 on lg 3. Numeratsiooni säilitamist toetab ka see, et ka rak-akt viitab sellele lg-le.</w:t>
      </w:r>
    </w:p>
  </w:comment>
  <w:comment w:id="10" w:author="Kärt Voor - JUSTDIGI" w:date="2025-02-13T14:06:00Z" w:initials="KJ">
    <w:p w14:paraId="2090513D" w14:textId="77777777" w:rsidR="00815AB1" w:rsidRDefault="00A6619C" w:rsidP="00815AB1">
      <w:pPr>
        <w:pStyle w:val="Kommentaaritekst"/>
      </w:pPr>
      <w:r>
        <w:annotationRef/>
      </w:r>
      <w:r w:rsidR="00815AB1">
        <w:t xml:space="preserve">Palume see osa üle vaadata - kas läbivaatamise tähtaeg peatub ajaks, mil on vaide puuduse kõrvaldamise aeg või ta peatub selle vaide puuduse kõrvaldamise tähtajaks? </w:t>
      </w:r>
    </w:p>
  </w:comment>
  <w:comment w:id="16" w:author="Inge Mehide - JUSTDIGI" w:date="2025-01-13T13:42:00Z" w:initials="IM">
    <w:p w14:paraId="44AD35E2" w14:textId="0D0D4BE8" w:rsidR="00CB2D25" w:rsidRDefault="00226116" w:rsidP="00CB2D25">
      <w:pPr>
        <w:pStyle w:val="Kommentaaritekst"/>
      </w:pPr>
      <w:r>
        <w:rPr>
          <w:rStyle w:val="Kommentaariviide"/>
        </w:rPr>
        <w:annotationRef/>
      </w:r>
      <w:r w:rsidR="00CB2D25">
        <w:t xml:space="preserve">Eksitust võimaldav sõnajärg (ministri määratud Siseministeeriumi valitsemisala), täpsem oleks: </w:t>
      </w:r>
      <w:r w:rsidR="00CB2D25">
        <w:rPr>
          <w:i/>
          <w:iCs/>
        </w:rPr>
        <w:t>asutus Siseministeeriumi valitsemisalas</w:t>
      </w:r>
      <w:r w:rsidR="00CB2D25">
        <w:t>.</w:t>
      </w:r>
    </w:p>
  </w:comment>
  <w:comment w:id="18" w:author="Inge Mehide - JUSTDIGI" w:date="2025-01-13T13:45:00Z" w:initials="IM">
    <w:p w14:paraId="1902F387" w14:textId="77777777" w:rsidR="00FE66BD" w:rsidRDefault="00FE66BD" w:rsidP="00FE66BD">
      <w:pPr>
        <w:pStyle w:val="Kommentaaritekst"/>
      </w:pPr>
      <w:r>
        <w:rPr>
          <w:rStyle w:val="Kommentaariviide"/>
        </w:rPr>
        <w:annotationRef/>
      </w:r>
      <w:r>
        <w:t xml:space="preserve">Eksitav sõnajärg: sätestatud riigi julgeolek; riigi julgeoleku tagamisega seotud viisa. </w:t>
      </w:r>
    </w:p>
  </w:comment>
  <w:comment w:id="28" w:author="Kärt Voor - JUSTDIGI" w:date="2025-02-13T14:17:00Z" w:initials="KJ">
    <w:p w14:paraId="7F55B818" w14:textId="1A2C93BC" w:rsidR="00A6619C" w:rsidRDefault="00A6619C">
      <w:r>
        <w:annotationRef/>
      </w:r>
      <w:r w:rsidRPr="300AF7AE">
        <w:t>5. allajaotise pealkirjas on "vaideotsus", aga "otsust" ei ole. Kui see alljaotis reguleerib mh ka otsusega seonduvat, siis peab ka see alljaotise pealkirjast nähtuma.</w:t>
      </w:r>
    </w:p>
  </w:comment>
  <w:comment w:id="29" w:author="Kärt Voor - JUSTDIGI" w:date="2025-02-17T13:43:00Z" w:initials="KJ">
    <w:p w14:paraId="78F9AC71" w14:textId="1DC083F4" w:rsidR="00A6619C" w:rsidRDefault="00A6619C">
      <w:r>
        <w:annotationRef/>
      </w:r>
      <w:r w:rsidRPr="3AFACA50">
        <w:t xml:space="preserve">1. Rakendusakti kavandis tuleb preambulis VMS pikalt välja kirjutada. </w:t>
      </w:r>
    </w:p>
    <w:p w14:paraId="2CF87311" w14:textId="7B32D804" w:rsidR="00A6619C" w:rsidRDefault="00A6619C">
      <w:r w:rsidRPr="6AC8EDA5">
        <w:t xml:space="preserve">2. Lisaks palume rak-akti puhul jälgida, et ei korrataks seaduses sätestatut siis, kui seda määruse EN terviklikkust arvestades vaja ei ole. </w:t>
      </w:r>
    </w:p>
    <w:p w14:paraId="57C21DB2" w14:textId="195CE169" w:rsidR="00A6619C" w:rsidRDefault="00A6619C"/>
    <w:p w14:paraId="26E2268E" w14:textId="37464F80" w:rsidR="00A6619C" w:rsidRDefault="00A6619C">
      <w:r w:rsidRPr="35BA8DC3">
        <w:t xml:space="preserve">HÕNTE § 59. </w:t>
      </w:r>
    </w:p>
    <w:p w14:paraId="490D0433" w14:textId="42CAF8E7" w:rsidR="00A6619C" w:rsidRDefault="00A6619C">
      <w:r w:rsidRPr="192B8114">
        <w:t xml:space="preserve">(1) Määruse eelnõu tekstis ei taasesitata õigusakti sätet ega sama määruse eelnõu sätet, vaid viidatakse sellele. </w:t>
      </w:r>
    </w:p>
    <w:p w14:paraId="05877EB5" w14:textId="6C25B35B" w:rsidR="00A6619C" w:rsidRDefault="00A6619C">
      <w:r w:rsidRPr="3DE12F03">
        <w:t xml:space="preserve">(2) Määruse eelnõu terviklikkust arvestades võib selle tekstis lisaks viitamisele taasesitada seaduse või Euroopa Liidu õigusakti sätte. </w:t>
      </w:r>
    </w:p>
    <w:p w14:paraId="317C2F9D" w14:textId="065839BF" w:rsidR="00A6619C" w:rsidRDefault="00A6619C">
      <w:r w:rsidRPr="1B32988F">
        <w:t>(3) Määruse eelnõus ei taasesitata Eesti Vabariigi põhiseaduse sätteid.</w:t>
      </w:r>
    </w:p>
    <w:p w14:paraId="62220F39" w14:textId="5A5266EF" w:rsidR="00A6619C" w:rsidRDefault="00A6619C"/>
    <w:p w14:paraId="16C1C62C" w14:textId="38D48B69" w:rsidR="00A6619C" w:rsidRDefault="00A6619C">
      <w:r w:rsidRPr="4657F16D">
        <w:t>3. Palume üle vaadata ka rak-aktis olevad viited, nt määruse EN § 5 lg 3 viitab VMS § 100(1) lg-le 1(1), aga sellist normi seaduse EN-s ei ole.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DC555D5" w15:done="0"/>
  <w15:commentEx w15:paraId="57D19C34" w15:done="0"/>
  <w15:commentEx w15:paraId="2F536B6D" w15:done="0"/>
  <w15:commentEx w15:paraId="2090513D" w15:done="0"/>
  <w15:commentEx w15:paraId="44AD35E2" w15:done="0"/>
  <w15:commentEx w15:paraId="1902F387" w15:done="0"/>
  <w15:commentEx w15:paraId="7F55B818" w15:done="0"/>
  <w15:commentEx w15:paraId="16C1C6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9E59C46" w16cex:dateUtc="2025-01-13T11:32:00Z"/>
  <w16cex:commentExtensible w16cex:durableId="478E4210" w16cex:dateUtc="2025-02-13T14:02:00Z"/>
  <w16cex:commentExtensible w16cex:durableId="52A17732" w16cex:dateUtc="2025-02-13T12:00:00Z"/>
  <w16cex:commentExtensible w16cex:durableId="0AEB31D5" w16cex:dateUtc="2025-02-13T12:06:00Z"/>
  <w16cex:commentExtensible w16cex:durableId="5C8CF97F" w16cex:dateUtc="2025-01-13T11:42:00Z"/>
  <w16cex:commentExtensible w16cex:durableId="3A6A4C2E" w16cex:dateUtc="2025-01-13T11:45:00Z"/>
  <w16cex:commentExtensible w16cex:durableId="1999B944" w16cex:dateUtc="2025-02-13T12:17:00Z"/>
  <w16cex:commentExtensible w16cex:durableId="062289A2" w16cex:dateUtc="2025-02-17T11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DC555D5" w16cid:durableId="49E59C46"/>
  <w16cid:commentId w16cid:paraId="57D19C34" w16cid:durableId="478E4210"/>
  <w16cid:commentId w16cid:paraId="2F536B6D" w16cid:durableId="52A17732"/>
  <w16cid:commentId w16cid:paraId="2090513D" w16cid:durableId="0AEB31D5"/>
  <w16cid:commentId w16cid:paraId="44AD35E2" w16cid:durableId="5C8CF97F"/>
  <w16cid:commentId w16cid:paraId="1902F387" w16cid:durableId="3A6A4C2E"/>
  <w16cid:commentId w16cid:paraId="7F55B818" w16cid:durableId="1999B944"/>
  <w16cid:commentId w16cid:paraId="16C1C62C" w16cid:durableId="062289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365FD" w14:textId="77777777" w:rsidR="00EB69CE" w:rsidRDefault="00EB69CE" w:rsidP="00824AE9">
      <w:pPr>
        <w:spacing w:after="0" w:line="240" w:lineRule="auto"/>
      </w:pPr>
      <w:r>
        <w:separator/>
      </w:r>
    </w:p>
  </w:endnote>
  <w:endnote w:type="continuationSeparator" w:id="0">
    <w:p w14:paraId="56FE6984" w14:textId="77777777" w:rsidR="00EB69CE" w:rsidRDefault="00EB69CE" w:rsidP="00824AE9">
      <w:pPr>
        <w:spacing w:after="0" w:line="240" w:lineRule="auto"/>
      </w:pPr>
      <w:r>
        <w:continuationSeparator/>
      </w:r>
    </w:p>
  </w:endnote>
  <w:endnote w:type="continuationNotice" w:id="1">
    <w:p w14:paraId="4A335D40" w14:textId="77777777" w:rsidR="00EB69CE" w:rsidRDefault="00EB69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5248575"/>
      <w:docPartObj>
        <w:docPartGallery w:val="Page Numbers (Bottom of Page)"/>
        <w:docPartUnique/>
      </w:docPartObj>
    </w:sdtPr>
    <w:sdtEndPr/>
    <w:sdtContent>
      <w:p w14:paraId="0B37FCFC" w14:textId="27F010A0" w:rsidR="00824AE9" w:rsidRPr="00BA565C" w:rsidRDefault="001D6A5E" w:rsidP="002F394B">
        <w:pPr>
          <w:pStyle w:val="Jalus"/>
          <w:jc w:val="center"/>
          <w:rPr>
            <w:rFonts w:ascii="Times New Roman" w:hAnsi="Times New Roman" w:cs="Times New Roman"/>
          </w:rPr>
        </w:pPr>
        <w:r w:rsidRPr="001D6A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D6A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D6A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5C7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D6A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C4A86" w14:textId="77777777" w:rsidR="00EB69CE" w:rsidRDefault="00EB69CE" w:rsidP="00824AE9">
      <w:pPr>
        <w:spacing w:after="0" w:line="240" w:lineRule="auto"/>
      </w:pPr>
      <w:r>
        <w:separator/>
      </w:r>
    </w:p>
  </w:footnote>
  <w:footnote w:type="continuationSeparator" w:id="0">
    <w:p w14:paraId="3BE83C55" w14:textId="77777777" w:rsidR="00EB69CE" w:rsidRDefault="00EB69CE" w:rsidP="00824AE9">
      <w:pPr>
        <w:spacing w:after="0" w:line="240" w:lineRule="auto"/>
      </w:pPr>
      <w:r>
        <w:continuationSeparator/>
      </w:r>
    </w:p>
  </w:footnote>
  <w:footnote w:type="continuationNotice" w:id="1">
    <w:p w14:paraId="7F66D504" w14:textId="77777777" w:rsidR="00EB69CE" w:rsidRDefault="00EB69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40C28D"/>
    <w:multiLevelType w:val="hybridMultilevel"/>
    <w:tmpl w:val="48D3CA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9495E"/>
    <w:multiLevelType w:val="multilevel"/>
    <w:tmpl w:val="FDFE9C70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7AE5288"/>
    <w:multiLevelType w:val="hybridMultilevel"/>
    <w:tmpl w:val="D1A4FA86"/>
    <w:lvl w:ilvl="0" w:tplc="B188656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D1C2D"/>
    <w:multiLevelType w:val="hybridMultilevel"/>
    <w:tmpl w:val="42FE9042"/>
    <w:lvl w:ilvl="0" w:tplc="989AE3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D2229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636AC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562D3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5BCBE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30E99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9387B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CADC066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62825A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255567D4"/>
    <w:multiLevelType w:val="hybridMultilevel"/>
    <w:tmpl w:val="4ECA1808"/>
    <w:lvl w:ilvl="0" w:tplc="1B1C5F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5329A"/>
    <w:multiLevelType w:val="hybridMultilevel"/>
    <w:tmpl w:val="AE349E76"/>
    <w:lvl w:ilvl="0" w:tplc="006A644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D2E9F"/>
    <w:multiLevelType w:val="hybridMultilevel"/>
    <w:tmpl w:val="6BF28708"/>
    <w:lvl w:ilvl="0" w:tplc="C4766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56B39"/>
    <w:multiLevelType w:val="hybridMultilevel"/>
    <w:tmpl w:val="BA166654"/>
    <w:lvl w:ilvl="0" w:tplc="FF1ECC5E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94435C0"/>
    <w:multiLevelType w:val="hybridMultilevel"/>
    <w:tmpl w:val="958EFA08"/>
    <w:lvl w:ilvl="0" w:tplc="AD7879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5C2C0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C5864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D42E99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E143A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FDACA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BB2BB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98C05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6A063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9" w15:restartNumberingAfterBreak="0">
    <w:nsid w:val="565718D1"/>
    <w:multiLevelType w:val="hybridMultilevel"/>
    <w:tmpl w:val="41607984"/>
    <w:lvl w:ilvl="0" w:tplc="B0A06A38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C7A78"/>
    <w:multiLevelType w:val="hybridMultilevel"/>
    <w:tmpl w:val="EA2A05E2"/>
    <w:lvl w:ilvl="0" w:tplc="A168BD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36916"/>
    <w:multiLevelType w:val="hybridMultilevel"/>
    <w:tmpl w:val="435804B2"/>
    <w:lvl w:ilvl="0" w:tplc="95E049C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00387"/>
    <w:multiLevelType w:val="hybridMultilevel"/>
    <w:tmpl w:val="537AD1E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C7919"/>
    <w:multiLevelType w:val="hybridMultilevel"/>
    <w:tmpl w:val="01149658"/>
    <w:lvl w:ilvl="0" w:tplc="3B22ED38">
      <w:start w:val="1"/>
      <w:numFmt w:val="decimal"/>
      <w:lvlText w:val="%1)"/>
      <w:lvlJc w:val="left"/>
      <w:pPr>
        <w:ind w:left="1020" w:hanging="360"/>
      </w:pPr>
    </w:lvl>
    <w:lvl w:ilvl="1" w:tplc="10C0112A">
      <w:start w:val="1"/>
      <w:numFmt w:val="decimal"/>
      <w:lvlText w:val="%2)"/>
      <w:lvlJc w:val="left"/>
      <w:pPr>
        <w:ind w:left="1020" w:hanging="360"/>
      </w:pPr>
    </w:lvl>
    <w:lvl w:ilvl="2" w:tplc="E744A286">
      <w:start w:val="1"/>
      <w:numFmt w:val="decimal"/>
      <w:lvlText w:val="%3)"/>
      <w:lvlJc w:val="left"/>
      <w:pPr>
        <w:ind w:left="1020" w:hanging="360"/>
      </w:pPr>
    </w:lvl>
    <w:lvl w:ilvl="3" w:tplc="7330974E">
      <w:start w:val="1"/>
      <w:numFmt w:val="decimal"/>
      <w:lvlText w:val="%4)"/>
      <w:lvlJc w:val="left"/>
      <w:pPr>
        <w:ind w:left="1020" w:hanging="360"/>
      </w:pPr>
    </w:lvl>
    <w:lvl w:ilvl="4" w:tplc="1AF80244">
      <w:start w:val="1"/>
      <w:numFmt w:val="decimal"/>
      <w:lvlText w:val="%5)"/>
      <w:lvlJc w:val="left"/>
      <w:pPr>
        <w:ind w:left="1020" w:hanging="360"/>
      </w:pPr>
    </w:lvl>
    <w:lvl w:ilvl="5" w:tplc="3D96EFEE">
      <w:start w:val="1"/>
      <w:numFmt w:val="decimal"/>
      <w:lvlText w:val="%6)"/>
      <w:lvlJc w:val="left"/>
      <w:pPr>
        <w:ind w:left="1020" w:hanging="360"/>
      </w:pPr>
    </w:lvl>
    <w:lvl w:ilvl="6" w:tplc="03A062EE">
      <w:start w:val="1"/>
      <w:numFmt w:val="decimal"/>
      <w:lvlText w:val="%7)"/>
      <w:lvlJc w:val="left"/>
      <w:pPr>
        <w:ind w:left="1020" w:hanging="360"/>
      </w:pPr>
    </w:lvl>
    <w:lvl w:ilvl="7" w:tplc="A4F28362">
      <w:start w:val="1"/>
      <w:numFmt w:val="decimal"/>
      <w:lvlText w:val="%8)"/>
      <w:lvlJc w:val="left"/>
      <w:pPr>
        <w:ind w:left="1020" w:hanging="360"/>
      </w:pPr>
    </w:lvl>
    <w:lvl w:ilvl="8" w:tplc="E9168102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707A48D7"/>
    <w:multiLevelType w:val="hybridMultilevel"/>
    <w:tmpl w:val="261ED870"/>
    <w:lvl w:ilvl="0" w:tplc="02D609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3D6051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834F8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ABE08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7B8B9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4EC88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7F665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292AF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3C855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759179F7"/>
    <w:multiLevelType w:val="hybridMultilevel"/>
    <w:tmpl w:val="7EC2517A"/>
    <w:lvl w:ilvl="0" w:tplc="D2605782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0A4162"/>
    <w:multiLevelType w:val="hybridMultilevel"/>
    <w:tmpl w:val="7940186A"/>
    <w:lvl w:ilvl="0" w:tplc="58A2C7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10A34"/>
    <w:multiLevelType w:val="hybridMultilevel"/>
    <w:tmpl w:val="7166E240"/>
    <w:lvl w:ilvl="0" w:tplc="A15CE39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959604">
    <w:abstractNumId w:val="1"/>
  </w:num>
  <w:num w:numId="2" w16cid:durableId="501551570">
    <w:abstractNumId w:val="4"/>
  </w:num>
  <w:num w:numId="3" w16cid:durableId="617027519">
    <w:abstractNumId w:val="6"/>
  </w:num>
  <w:num w:numId="4" w16cid:durableId="1729914192">
    <w:abstractNumId w:val="16"/>
  </w:num>
  <w:num w:numId="5" w16cid:durableId="1303727079">
    <w:abstractNumId w:val="10"/>
  </w:num>
  <w:num w:numId="6" w16cid:durableId="1471704775">
    <w:abstractNumId w:val="7"/>
  </w:num>
  <w:num w:numId="7" w16cid:durableId="1353193071">
    <w:abstractNumId w:val="12"/>
  </w:num>
  <w:num w:numId="8" w16cid:durableId="1333218935">
    <w:abstractNumId w:val="15"/>
  </w:num>
  <w:num w:numId="9" w16cid:durableId="786699481">
    <w:abstractNumId w:val="0"/>
  </w:num>
  <w:num w:numId="10" w16cid:durableId="1816606515">
    <w:abstractNumId w:val="11"/>
  </w:num>
  <w:num w:numId="11" w16cid:durableId="267737308">
    <w:abstractNumId w:val="17"/>
  </w:num>
  <w:num w:numId="12" w16cid:durableId="2091852766">
    <w:abstractNumId w:val="5"/>
  </w:num>
  <w:num w:numId="13" w16cid:durableId="1341539359">
    <w:abstractNumId w:val="2"/>
  </w:num>
  <w:num w:numId="14" w16cid:durableId="580212353">
    <w:abstractNumId w:val="14"/>
  </w:num>
  <w:num w:numId="15" w16cid:durableId="975141711">
    <w:abstractNumId w:val="8"/>
  </w:num>
  <w:num w:numId="16" w16cid:durableId="1292438636">
    <w:abstractNumId w:val="3"/>
  </w:num>
  <w:num w:numId="17" w16cid:durableId="716318260">
    <w:abstractNumId w:val="9"/>
  </w:num>
  <w:num w:numId="18" w16cid:durableId="11945417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nge Mehide - JUSTDIGI">
    <w15:presenceInfo w15:providerId="AD" w15:userId="S::inge.mehide@justdigi.ee::1eca034a-f563-49f5-9c71-9e46c56faaec"/>
  </w15:person>
  <w15:person w15:author="Kärt Voor - JUSTDIGI">
    <w15:presenceInfo w15:providerId="AD" w15:userId="S::kart.voor@justdigi.ee::52dc4114-728c-4d71-abb1-7c598a6ea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590"/>
    <w:rsid w:val="00000535"/>
    <w:rsid w:val="00000979"/>
    <w:rsid w:val="000016F0"/>
    <w:rsid w:val="000023E0"/>
    <w:rsid w:val="00002F22"/>
    <w:rsid w:val="00003A8B"/>
    <w:rsid w:val="00003FBC"/>
    <w:rsid w:val="00004D5C"/>
    <w:rsid w:val="00005455"/>
    <w:rsid w:val="0000564C"/>
    <w:rsid w:val="00005E38"/>
    <w:rsid w:val="000101C8"/>
    <w:rsid w:val="000107EE"/>
    <w:rsid w:val="00011853"/>
    <w:rsid w:val="00011A37"/>
    <w:rsid w:val="00012046"/>
    <w:rsid w:val="000120A5"/>
    <w:rsid w:val="00012528"/>
    <w:rsid w:val="00013038"/>
    <w:rsid w:val="0001365F"/>
    <w:rsid w:val="00013C3E"/>
    <w:rsid w:val="00015773"/>
    <w:rsid w:val="0001581F"/>
    <w:rsid w:val="00015C1C"/>
    <w:rsid w:val="000165F2"/>
    <w:rsid w:val="00017022"/>
    <w:rsid w:val="00017E94"/>
    <w:rsid w:val="00020A8F"/>
    <w:rsid w:val="00020E85"/>
    <w:rsid w:val="000219D6"/>
    <w:rsid w:val="00023DA8"/>
    <w:rsid w:val="0002598A"/>
    <w:rsid w:val="00025B86"/>
    <w:rsid w:val="000262FD"/>
    <w:rsid w:val="00026E60"/>
    <w:rsid w:val="0002770D"/>
    <w:rsid w:val="00027C22"/>
    <w:rsid w:val="000304F7"/>
    <w:rsid w:val="00032B06"/>
    <w:rsid w:val="000343A7"/>
    <w:rsid w:val="00034D6F"/>
    <w:rsid w:val="0003588B"/>
    <w:rsid w:val="00035A5B"/>
    <w:rsid w:val="000363E5"/>
    <w:rsid w:val="00036616"/>
    <w:rsid w:val="000370B1"/>
    <w:rsid w:val="00037666"/>
    <w:rsid w:val="00037923"/>
    <w:rsid w:val="00040850"/>
    <w:rsid w:val="00041F4C"/>
    <w:rsid w:val="00042435"/>
    <w:rsid w:val="000433E2"/>
    <w:rsid w:val="00043734"/>
    <w:rsid w:val="000454F4"/>
    <w:rsid w:val="0004573F"/>
    <w:rsid w:val="0004582F"/>
    <w:rsid w:val="00046BCA"/>
    <w:rsid w:val="00051058"/>
    <w:rsid w:val="00052581"/>
    <w:rsid w:val="00052FA5"/>
    <w:rsid w:val="000533B4"/>
    <w:rsid w:val="0005393D"/>
    <w:rsid w:val="00055124"/>
    <w:rsid w:val="0005579C"/>
    <w:rsid w:val="00056252"/>
    <w:rsid w:val="00056806"/>
    <w:rsid w:val="00060C91"/>
    <w:rsid w:val="000629FD"/>
    <w:rsid w:val="00063D8C"/>
    <w:rsid w:val="00063D9A"/>
    <w:rsid w:val="0006433E"/>
    <w:rsid w:val="00064BEC"/>
    <w:rsid w:val="00064C98"/>
    <w:rsid w:val="00065308"/>
    <w:rsid w:val="00065DE9"/>
    <w:rsid w:val="000667EF"/>
    <w:rsid w:val="00066C04"/>
    <w:rsid w:val="00067D3C"/>
    <w:rsid w:val="00070313"/>
    <w:rsid w:val="000721F5"/>
    <w:rsid w:val="00072414"/>
    <w:rsid w:val="00072592"/>
    <w:rsid w:val="000730A3"/>
    <w:rsid w:val="00073192"/>
    <w:rsid w:val="0007319C"/>
    <w:rsid w:val="00074482"/>
    <w:rsid w:val="00074725"/>
    <w:rsid w:val="00074B15"/>
    <w:rsid w:val="00074BE0"/>
    <w:rsid w:val="0007670B"/>
    <w:rsid w:val="00077983"/>
    <w:rsid w:val="0008147E"/>
    <w:rsid w:val="0008164C"/>
    <w:rsid w:val="00082C58"/>
    <w:rsid w:val="000846CD"/>
    <w:rsid w:val="00084886"/>
    <w:rsid w:val="00084A38"/>
    <w:rsid w:val="00084CE8"/>
    <w:rsid w:val="0008576E"/>
    <w:rsid w:val="00086873"/>
    <w:rsid w:val="0008705A"/>
    <w:rsid w:val="00087A3B"/>
    <w:rsid w:val="00087B8C"/>
    <w:rsid w:val="000915DA"/>
    <w:rsid w:val="00091C88"/>
    <w:rsid w:val="00091EFE"/>
    <w:rsid w:val="000922D8"/>
    <w:rsid w:val="00092377"/>
    <w:rsid w:val="00092AB8"/>
    <w:rsid w:val="000932E8"/>
    <w:rsid w:val="00093C57"/>
    <w:rsid w:val="000941E2"/>
    <w:rsid w:val="0009462A"/>
    <w:rsid w:val="000946D6"/>
    <w:rsid w:val="00095303"/>
    <w:rsid w:val="00095F54"/>
    <w:rsid w:val="000961CA"/>
    <w:rsid w:val="000966BE"/>
    <w:rsid w:val="00096FB4"/>
    <w:rsid w:val="00097A15"/>
    <w:rsid w:val="00097DEA"/>
    <w:rsid w:val="000A0690"/>
    <w:rsid w:val="000A0F19"/>
    <w:rsid w:val="000A15E1"/>
    <w:rsid w:val="000A16F9"/>
    <w:rsid w:val="000A1F61"/>
    <w:rsid w:val="000A3760"/>
    <w:rsid w:val="000B02B3"/>
    <w:rsid w:val="000B0F06"/>
    <w:rsid w:val="000B0FE3"/>
    <w:rsid w:val="000B21C9"/>
    <w:rsid w:val="000B380D"/>
    <w:rsid w:val="000B50B1"/>
    <w:rsid w:val="000B510D"/>
    <w:rsid w:val="000B5579"/>
    <w:rsid w:val="000B59C6"/>
    <w:rsid w:val="000B71EF"/>
    <w:rsid w:val="000C0FFF"/>
    <w:rsid w:val="000C146D"/>
    <w:rsid w:val="000C1E36"/>
    <w:rsid w:val="000C2240"/>
    <w:rsid w:val="000C2543"/>
    <w:rsid w:val="000C2551"/>
    <w:rsid w:val="000C2E42"/>
    <w:rsid w:val="000C32C6"/>
    <w:rsid w:val="000C3842"/>
    <w:rsid w:val="000C386C"/>
    <w:rsid w:val="000C6442"/>
    <w:rsid w:val="000C7574"/>
    <w:rsid w:val="000D0A7B"/>
    <w:rsid w:val="000D1CAC"/>
    <w:rsid w:val="000D1E10"/>
    <w:rsid w:val="000D3C70"/>
    <w:rsid w:val="000D5604"/>
    <w:rsid w:val="000D6689"/>
    <w:rsid w:val="000E0221"/>
    <w:rsid w:val="000E12E2"/>
    <w:rsid w:val="000E1672"/>
    <w:rsid w:val="000E1970"/>
    <w:rsid w:val="000E3972"/>
    <w:rsid w:val="000E39CD"/>
    <w:rsid w:val="000E3CB7"/>
    <w:rsid w:val="000E4487"/>
    <w:rsid w:val="000E492D"/>
    <w:rsid w:val="000E51E6"/>
    <w:rsid w:val="000E578F"/>
    <w:rsid w:val="000E6A62"/>
    <w:rsid w:val="000E719A"/>
    <w:rsid w:val="000F01E7"/>
    <w:rsid w:val="000F188C"/>
    <w:rsid w:val="000F325E"/>
    <w:rsid w:val="000F3F21"/>
    <w:rsid w:val="000F411C"/>
    <w:rsid w:val="000F4E1E"/>
    <w:rsid w:val="000F4E37"/>
    <w:rsid w:val="000F5251"/>
    <w:rsid w:val="000F7351"/>
    <w:rsid w:val="0010046A"/>
    <w:rsid w:val="0010112E"/>
    <w:rsid w:val="00101541"/>
    <w:rsid w:val="00101C59"/>
    <w:rsid w:val="00103114"/>
    <w:rsid w:val="001033C7"/>
    <w:rsid w:val="00103E84"/>
    <w:rsid w:val="00104617"/>
    <w:rsid w:val="00104AF6"/>
    <w:rsid w:val="00104DBD"/>
    <w:rsid w:val="00104E9F"/>
    <w:rsid w:val="0010608A"/>
    <w:rsid w:val="00107032"/>
    <w:rsid w:val="00110FD4"/>
    <w:rsid w:val="00111716"/>
    <w:rsid w:val="00111797"/>
    <w:rsid w:val="0011251B"/>
    <w:rsid w:val="00112915"/>
    <w:rsid w:val="00112F67"/>
    <w:rsid w:val="00113517"/>
    <w:rsid w:val="00116F64"/>
    <w:rsid w:val="0011738E"/>
    <w:rsid w:val="001175A5"/>
    <w:rsid w:val="00117CE0"/>
    <w:rsid w:val="00120AE6"/>
    <w:rsid w:val="00120ED5"/>
    <w:rsid w:val="001213AA"/>
    <w:rsid w:val="00121DDA"/>
    <w:rsid w:val="00122168"/>
    <w:rsid w:val="001221A0"/>
    <w:rsid w:val="00122F84"/>
    <w:rsid w:val="00123F31"/>
    <w:rsid w:val="00125DAF"/>
    <w:rsid w:val="001261F7"/>
    <w:rsid w:val="0012692F"/>
    <w:rsid w:val="00126ED2"/>
    <w:rsid w:val="00131527"/>
    <w:rsid w:val="00132A8E"/>
    <w:rsid w:val="00134FC5"/>
    <w:rsid w:val="00137AAE"/>
    <w:rsid w:val="00137F6C"/>
    <w:rsid w:val="00143370"/>
    <w:rsid w:val="001444EB"/>
    <w:rsid w:val="00147ABA"/>
    <w:rsid w:val="001501C3"/>
    <w:rsid w:val="00150A65"/>
    <w:rsid w:val="001512EC"/>
    <w:rsid w:val="0015138B"/>
    <w:rsid w:val="00152464"/>
    <w:rsid w:val="00153C50"/>
    <w:rsid w:val="0015493D"/>
    <w:rsid w:val="00154F5C"/>
    <w:rsid w:val="001551A8"/>
    <w:rsid w:val="001551B9"/>
    <w:rsid w:val="00155C7E"/>
    <w:rsid w:val="0015608D"/>
    <w:rsid w:val="0015783E"/>
    <w:rsid w:val="00163B53"/>
    <w:rsid w:val="00164523"/>
    <w:rsid w:val="001646B3"/>
    <w:rsid w:val="00164D4B"/>
    <w:rsid w:val="0016555F"/>
    <w:rsid w:val="00166413"/>
    <w:rsid w:val="00167326"/>
    <w:rsid w:val="00170602"/>
    <w:rsid w:val="001707F8"/>
    <w:rsid w:val="00172A47"/>
    <w:rsid w:val="00172C62"/>
    <w:rsid w:val="00172CB7"/>
    <w:rsid w:val="00172FA7"/>
    <w:rsid w:val="00174CBD"/>
    <w:rsid w:val="00175050"/>
    <w:rsid w:val="0017703D"/>
    <w:rsid w:val="0017754A"/>
    <w:rsid w:val="00177A65"/>
    <w:rsid w:val="00180B89"/>
    <w:rsid w:val="00182916"/>
    <w:rsid w:val="001844BE"/>
    <w:rsid w:val="00184A0C"/>
    <w:rsid w:val="00185EB2"/>
    <w:rsid w:val="001866FA"/>
    <w:rsid w:val="00187101"/>
    <w:rsid w:val="00187451"/>
    <w:rsid w:val="00187473"/>
    <w:rsid w:val="00187F44"/>
    <w:rsid w:val="0019001A"/>
    <w:rsid w:val="00190FD2"/>
    <w:rsid w:val="0019139F"/>
    <w:rsid w:val="0019191A"/>
    <w:rsid w:val="00191E57"/>
    <w:rsid w:val="00193697"/>
    <w:rsid w:val="00194F9C"/>
    <w:rsid w:val="001962C9"/>
    <w:rsid w:val="00196784"/>
    <w:rsid w:val="00196E9E"/>
    <w:rsid w:val="001A100C"/>
    <w:rsid w:val="001A1552"/>
    <w:rsid w:val="001A1EC1"/>
    <w:rsid w:val="001A28D2"/>
    <w:rsid w:val="001A2C1F"/>
    <w:rsid w:val="001A2DB0"/>
    <w:rsid w:val="001A2F64"/>
    <w:rsid w:val="001A3725"/>
    <w:rsid w:val="001A37CE"/>
    <w:rsid w:val="001A3B1A"/>
    <w:rsid w:val="001A4318"/>
    <w:rsid w:val="001A5927"/>
    <w:rsid w:val="001A5DA4"/>
    <w:rsid w:val="001A5E89"/>
    <w:rsid w:val="001A6DFB"/>
    <w:rsid w:val="001B02ED"/>
    <w:rsid w:val="001B1271"/>
    <w:rsid w:val="001B1E4F"/>
    <w:rsid w:val="001B3324"/>
    <w:rsid w:val="001B3E42"/>
    <w:rsid w:val="001B7B01"/>
    <w:rsid w:val="001B7D81"/>
    <w:rsid w:val="001B7EF1"/>
    <w:rsid w:val="001C196E"/>
    <w:rsid w:val="001C2812"/>
    <w:rsid w:val="001C2D6F"/>
    <w:rsid w:val="001C3048"/>
    <w:rsid w:val="001C34F2"/>
    <w:rsid w:val="001C3978"/>
    <w:rsid w:val="001C4773"/>
    <w:rsid w:val="001C560D"/>
    <w:rsid w:val="001C6212"/>
    <w:rsid w:val="001C73EA"/>
    <w:rsid w:val="001C7F7C"/>
    <w:rsid w:val="001D086C"/>
    <w:rsid w:val="001D1B3F"/>
    <w:rsid w:val="001D1C36"/>
    <w:rsid w:val="001D397D"/>
    <w:rsid w:val="001D3E6E"/>
    <w:rsid w:val="001D466F"/>
    <w:rsid w:val="001D4832"/>
    <w:rsid w:val="001D4F8E"/>
    <w:rsid w:val="001D5299"/>
    <w:rsid w:val="001D607A"/>
    <w:rsid w:val="001D61E5"/>
    <w:rsid w:val="001D6316"/>
    <w:rsid w:val="001D63E2"/>
    <w:rsid w:val="001D67C8"/>
    <w:rsid w:val="001D6A5E"/>
    <w:rsid w:val="001D789B"/>
    <w:rsid w:val="001D7A20"/>
    <w:rsid w:val="001E1A2D"/>
    <w:rsid w:val="001E3E72"/>
    <w:rsid w:val="001E4F82"/>
    <w:rsid w:val="001E5318"/>
    <w:rsid w:val="001E5A52"/>
    <w:rsid w:val="001E78B1"/>
    <w:rsid w:val="001E7FC0"/>
    <w:rsid w:val="001F2230"/>
    <w:rsid w:val="001F226A"/>
    <w:rsid w:val="001F2EDC"/>
    <w:rsid w:val="001F325D"/>
    <w:rsid w:val="001F37DF"/>
    <w:rsid w:val="001F382B"/>
    <w:rsid w:val="001F3FC8"/>
    <w:rsid w:val="001F403C"/>
    <w:rsid w:val="001F4B01"/>
    <w:rsid w:val="001F4F78"/>
    <w:rsid w:val="001F5673"/>
    <w:rsid w:val="001F58EC"/>
    <w:rsid w:val="001F5CC0"/>
    <w:rsid w:val="001F6A68"/>
    <w:rsid w:val="001F71EC"/>
    <w:rsid w:val="001F7BDB"/>
    <w:rsid w:val="002021E3"/>
    <w:rsid w:val="0020460F"/>
    <w:rsid w:val="002047B3"/>
    <w:rsid w:val="00205430"/>
    <w:rsid w:val="0020586B"/>
    <w:rsid w:val="00205A1D"/>
    <w:rsid w:val="00205F29"/>
    <w:rsid w:val="00207677"/>
    <w:rsid w:val="00207959"/>
    <w:rsid w:val="00211712"/>
    <w:rsid w:val="00211A4B"/>
    <w:rsid w:val="00212254"/>
    <w:rsid w:val="00213841"/>
    <w:rsid w:val="00214CE8"/>
    <w:rsid w:val="002152D9"/>
    <w:rsid w:val="00217892"/>
    <w:rsid w:val="00217EC3"/>
    <w:rsid w:val="00222521"/>
    <w:rsid w:val="00222AE1"/>
    <w:rsid w:val="00222C92"/>
    <w:rsid w:val="00222E0A"/>
    <w:rsid w:val="00223354"/>
    <w:rsid w:val="002244DD"/>
    <w:rsid w:val="00224BA9"/>
    <w:rsid w:val="00224C89"/>
    <w:rsid w:val="00225620"/>
    <w:rsid w:val="00225E37"/>
    <w:rsid w:val="00226116"/>
    <w:rsid w:val="00226782"/>
    <w:rsid w:val="00226837"/>
    <w:rsid w:val="002274E1"/>
    <w:rsid w:val="00227641"/>
    <w:rsid w:val="00227C6A"/>
    <w:rsid w:val="00230BDE"/>
    <w:rsid w:val="00231D49"/>
    <w:rsid w:val="00233EA0"/>
    <w:rsid w:val="002347B9"/>
    <w:rsid w:val="00234974"/>
    <w:rsid w:val="00234A91"/>
    <w:rsid w:val="00234BC6"/>
    <w:rsid w:val="00234E98"/>
    <w:rsid w:val="0023724E"/>
    <w:rsid w:val="0024118B"/>
    <w:rsid w:val="002411B2"/>
    <w:rsid w:val="00241C97"/>
    <w:rsid w:val="00242EF3"/>
    <w:rsid w:val="002443B4"/>
    <w:rsid w:val="00246A8C"/>
    <w:rsid w:val="00247461"/>
    <w:rsid w:val="00250D72"/>
    <w:rsid w:val="0025184D"/>
    <w:rsid w:val="00251C78"/>
    <w:rsid w:val="00252466"/>
    <w:rsid w:val="0025255C"/>
    <w:rsid w:val="00254E9D"/>
    <w:rsid w:val="00254F85"/>
    <w:rsid w:val="002556CA"/>
    <w:rsid w:val="002559EA"/>
    <w:rsid w:val="00255BC9"/>
    <w:rsid w:val="00256A08"/>
    <w:rsid w:val="002617FE"/>
    <w:rsid w:val="002639A0"/>
    <w:rsid w:val="00264907"/>
    <w:rsid w:val="00266E51"/>
    <w:rsid w:val="00267337"/>
    <w:rsid w:val="0026785E"/>
    <w:rsid w:val="00267ABE"/>
    <w:rsid w:val="00267C7E"/>
    <w:rsid w:val="00270BD7"/>
    <w:rsid w:val="002722E2"/>
    <w:rsid w:val="00273DE1"/>
    <w:rsid w:val="002745C3"/>
    <w:rsid w:val="00274804"/>
    <w:rsid w:val="00275785"/>
    <w:rsid w:val="00275D6B"/>
    <w:rsid w:val="002767FA"/>
    <w:rsid w:val="00276A4D"/>
    <w:rsid w:val="00277ED5"/>
    <w:rsid w:val="00281B02"/>
    <w:rsid w:val="002822EC"/>
    <w:rsid w:val="0028448C"/>
    <w:rsid w:val="00284498"/>
    <w:rsid w:val="002844D3"/>
    <w:rsid w:val="002857C9"/>
    <w:rsid w:val="002863F5"/>
    <w:rsid w:val="002866CF"/>
    <w:rsid w:val="00286C1F"/>
    <w:rsid w:val="0028779E"/>
    <w:rsid w:val="0028786B"/>
    <w:rsid w:val="00287AD7"/>
    <w:rsid w:val="00290ADF"/>
    <w:rsid w:val="00291886"/>
    <w:rsid w:val="00291C6F"/>
    <w:rsid w:val="00291D8E"/>
    <w:rsid w:val="00292809"/>
    <w:rsid w:val="00293F47"/>
    <w:rsid w:val="00294A6F"/>
    <w:rsid w:val="00294BE1"/>
    <w:rsid w:val="00295184"/>
    <w:rsid w:val="002958C5"/>
    <w:rsid w:val="0029742F"/>
    <w:rsid w:val="002A012E"/>
    <w:rsid w:val="002A012F"/>
    <w:rsid w:val="002A0D3E"/>
    <w:rsid w:val="002A39A9"/>
    <w:rsid w:val="002A4AEC"/>
    <w:rsid w:val="002A543D"/>
    <w:rsid w:val="002A558E"/>
    <w:rsid w:val="002A5C40"/>
    <w:rsid w:val="002A6038"/>
    <w:rsid w:val="002A6A75"/>
    <w:rsid w:val="002A722A"/>
    <w:rsid w:val="002B05BF"/>
    <w:rsid w:val="002B1B9A"/>
    <w:rsid w:val="002B1F20"/>
    <w:rsid w:val="002B30FD"/>
    <w:rsid w:val="002B5C69"/>
    <w:rsid w:val="002B79E1"/>
    <w:rsid w:val="002B7B40"/>
    <w:rsid w:val="002B7BE6"/>
    <w:rsid w:val="002C03A4"/>
    <w:rsid w:val="002C07E0"/>
    <w:rsid w:val="002C0896"/>
    <w:rsid w:val="002C24AA"/>
    <w:rsid w:val="002C2E88"/>
    <w:rsid w:val="002C3516"/>
    <w:rsid w:val="002C35D2"/>
    <w:rsid w:val="002C3A9B"/>
    <w:rsid w:val="002C432F"/>
    <w:rsid w:val="002C472C"/>
    <w:rsid w:val="002C4901"/>
    <w:rsid w:val="002C5ACB"/>
    <w:rsid w:val="002C5CD6"/>
    <w:rsid w:val="002D0341"/>
    <w:rsid w:val="002D05FA"/>
    <w:rsid w:val="002D1629"/>
    <w:rsid w:val="002D1C91"/>
    <w:rsid w:val="002D1F85"/>
    <w:rsid w:val="002D2355"/>
    <w:rsid w:val="002D46B8"/>
    <w:rsid w:val="002D4B05"/>
    <w:rsid w:val="002D6914"/>
    <w:rsid w:val="002D6E48"/>
    <w:rsid w:val="002D787E"/>
    <w:rsid w:val="002D7C78"/>
    <w:rsid w:val="002E0336"/>
    <w:rsid w:val="002E0384"/>
    <w:rsid w:val="002E0C7C"/>
    <w:rsid w:val="002E1612"/>
    <w:rsid w:val="002E264C"/>
    <w:rsid w:val="002E3478"/>
    <w:rsid w:val="002E3912"/>
    <w:rsid w:val="002E4F58"/>
    <w:rsid w:val="002E6810"/>
    <w:rsid w:val="002E79FF"/>
    <w:rsid w:val="002F04E8"/>
    <w:rsid w:val="002F0EB6"/>
    <w:rsid w:val="002F1053"/>
    <w:rsid w:val="002F10C1"/>
    <w:rsid w:val="002F2EF3"/>
    <w:rsid w:val="002F34A1"/>
    <w:rsid w:val="002F358E"/>
    <w:rsid w:val="002F394B"/>
    <w:rsid w:val="002F6064"/>
    <w:rsid w:val="002F6141"/>
    <w:rsid w:val="002F6952"/>
    <w:rsid w:val="002F76FD"/>
    <w:rsid w:val="003003DD"/>
    <w:rsid w:val="00301CAE"/>
    <w:rsid w:val="00302241"/>
    <w:rsid w:val="0030255C"/>
    <w:rsid w:val="00303411"/>
    <w:rsid w:val="003039DD"/>
    <w:rsid w:val="00303B22"/>
    <w:rsid w:val="003041BC"/>
    <w:rsid w:val="003058B6"/>
    <w:rsid w:val="00305F72"/>
    <w:rsid w:val="00305FD2"/>
    <w:rsid w:val="00306AB0"/>
    <w:rsid w:val="003070A7"/>
    <w:rsid w:val="00307383"/>
    <w:rsid w:val="003075F6"/>
    <w:rsid w:val="0031032D"/>
    <w:rsid w:val="0031160C"/>
    <w:rsid w:val="00311E2C"/>
    <w:rsid w:val="00312085"/>
    <w:rsid w:val="00312317"/>
    <w:rsid w:val="003132B4"/>
    <w:rsid w:val="003139E2"/>
    <w:rsid w:val="00314ED8"/>
    <w:rsid w:val="00316715"/>
    <w:rsid w:val="003172CA"/>
    <w:rsid w:val="00320D96"/>
    <w:rsid w:val="00321591"/>
    <w:rsid w:val="0032212B"/>
    <w:rsid w:val="00322634"/>
    <w:rsid w:val="003232FF"/>
    <w:rsid w:val="00323FF3"/>
    <w:rsid w:val="0032419E"/>
    <w:rsid w:val="0032481E"/>
    <w:rsid w:val="00325087"/>
    <w:rsid w:val="00325EF3"/>
    <w:rsid w:val="00326191"/>
    <w:rsid w:val="003266F5"/>
    <w:rsid w:val="00326B90"/>
    <w:rsid w:val="00331BB8"/>
    <w:rsid w:val="00331F06"/>
    <w:rsid w:val="00332D73"/>
    <w:rsid w:val="00332EDC"/>
    <w:rsid w:val="00333361"/>
    <w:rsid w:val="00333629"/>
    <w:rsid w:val="003339BA"/>
    <w:rsid w:val="0033539E"/>
    <w:rsid w:val="00335DA4"/>
    <w:rsid w:val="003416C2"/>
    <w:rsid w:val="003420B1"/>
    <w:rsid w:val="00342A71"/>
    <w:rsid w:val="00342AE5"/>
    <w:rsid w:val="00342D9D"/>
    <w:rsid w:val="00342FAC"/>
    <w:rsid w:val="0034399B"/>
    <w:rsid w:val="00344582"/>
    <w:rsid w:val="0034502B"/>
    <w:rsid w:val="003452E6"/>
    <w:rsid w:val="00345698"/>
    <w:rsid w:val="00345939"/>
    <w:rsid w:val="00345AAB"/>
    <w:rsid w:val="003472DA"/>
    <w:rsid w:val="00347D11"/>
    <w:rsid w:val="003504DC"/>
    <w:rsid w:val="00350902"/>
    <w:rsid w:val="0035215C"/>
    <w:rsid w:val="00352490"/>
    <w:rsid w:val="00352BB3"/>
    <w:rsid w:val="003530B2"/>
    <w:rsid w:val="00353129"/>
    <w:rsid w:val="00353771"/>
    <w:rsid w:val="003537DF"/>
    <w:rsid w:val="00354C4F"/>
    <w:rsid w:val="00356D59"/>
    <w:rsid w:val="0035726C"/>
    <w:rsid w:val="00357C61"/>
    <w:rsid w:val="00360F38"/>
    <w:rsid w:val="003611CE"/>
    <w:rsid w:val="0036192C"/>
    <w:rsid w:val="0036213C"/>
    <w:rsid w:val="00362FDA"/>
    <w:rsid w:val="00363499"/>
    <w:rsid w:val="00363E8F"/>
    <w:rsid w:val="003645F6"/>
    <w:rsid w:val="003653BC"/>
    <w:rsid w:val="003664E4"/>
    <w:rsid w:val="003672EA"/>
    <w:rsid w:val="00367BF1"/>
    <w:rsid w:val="0037044E"/>
    <w:rsid w:val="00371D6F"/>
    <w:rsid w:val="00371E48"/>
    <w:rsid w:val="003727B5"/>
    <w:rsid w:val="00372972"/>
    <w:rsid w:val="00372A67"/>
    <w:rsid w:val="0037435F"/>
    <w:rsid w:val="0037466C"/>
    <w:rsid w:val="003751EE"/>
    <w:rsid w:val="0037626C"/>
    <w:rsid w:val="003763FD"/>
    <w:rsid w:val="003769C4"/>
    <w:rsid w:val="003808E4"/>
    <w:rsid w:val="00381977"/>
    <w:rsid w:val="0038271E"/>
    <w:rsid w:val="00382A5A"/>
    <w:rsid w:val="00382F17"/>
    <w:rsid w:val="00383343"/>
    <w:rsid w:val="00383816"/>
    <w:rsid w:val="00383D2A"/>
    <w:rsid w:val="0038481C"/>
    <w:rsid w:val="00385C84"/>
    <w:rsid w:val="00386060"/>
    <w:rsid w:val="00386073"/>
    <w:rsid w:val="00386DCE"/>
    <w:rsid w:val="00387316"/>
    <w:rsid w:val="00387DE7"/>
    <w:rsid w:val="003900EB"/>
    <w:rsid w:val="00390980"/>
    <w:rsid w:val="00390D18"/>
    <w:rsid w:val="0039167D"/>
    <w:rsid w:val="00392C68"/>
    <w:rsid w:val="00393A99"/>
    <w:rsid w:val="00395DC0"/>
    <w:rsid w:val="00396AEA"/>
    <w:rsid w:val="00396D31"/>
    <w:rsid w:val="00396DD9"/>
    <w:rsid w:val="00397184"/>
    <w:rsid w:val="00397CAA"/>
    <w:rsid w:val="00397F6C"/>
    <w:rsid w:val="003A123B"/>
    <w:rsid w:val="003A29CC"/>
    <w:rsid w:val="003A2FFA"/>
    <w:rsid w:val="003A3374"/>
    <w:rsid w:val="003A4FBA"/>
    <w:rsid w:val="003A5314"/>
    <w:rsid w:val="003A6439"/>
    <w:rsid w:val="003A650A"/>
    <w:rsid w:val="003A6E5F"/>
    <w:rsid w:val="003A6F06"/>
    <w:rsid w:val="003A7F0C"/>
    <w:rsid w:val="003B0F80"/>
    <w:rsid w:val="003B1991"/>
    <w:rsid w:val="003B2FDA"/>
    <w:rsid w:val="003B3683"/>
    <w:rsid w:val="003B3F76"/>
    <w:rsid w:val="003B440B"/>
    <w:rsid w:val="003B547C"/>
    <w:rsid w:val="003B618D"/>
    <w:rsid w:val="003B6DF8"/>
    <w:rsid w:val="003B6E28"/>
    <w:rsid w:val="003B7808"/>
    <w:rsid w:val="003B7A4D"/>
    <w:rsid w:val="003B7D3B"/>
    <w:rsid w:val="003C0573"/>
    <w:rsid w:val="003C15F6"/>
    <w:rsid w:val="003C1E45"/>
    <w:rsid w:val="003C3248"/>
    <w:rsid w:val="003C34EC"/>
    <w:rsid w:val="003C388E"/>
    <w:rsid w:val="003C3DDC"/>
    <w:rsid w:val="003C4963"/>
    <w:rsid w:val="003C4B07"/>
    <w:rsid w:val="003C63DE"/>
    <w:rsid w:val="003C6757"/>
    <w:rsid w:val="003C7947"/>
    <w:rsid w:val="003C79B6"/>
    <w:rsid w:val="003D10EA"/>
    <w:rsid w:val="003D281F"/>
    <w:rsid w:val="003D29E6"/>
    <w:rsid w:val="003D3ED7"/>
    <w:rsid w:val="003D4D68"/>
    <w:rsid w:val="003D5D84"/>
    <w:rsid w:val="003D6CE0"/>
    <w:rsid w:val="003D7423"/>
    <w:rsid w:val="003D750C"/>
    <w:rsid w:val="003E01E7"/>
    <w:rsid w:val="003E0590"/>
    <w:rsid w:val="003E1158"/>
    <w:rsid w:val="003E1EC1"/>
    <w:rsid w:val="003E28CB"/>
    <w:rsid w:val="003E2A66"/>
    <w:rsid w:val="003E53BA"/>
    <w:rsid w:val="003E5627"/>
    <w:rsid w:val="003E56EB"/>
    <w:rsid w:val="003E5AB0"/>
    <w:rsid w:val="003E5B43"/>
    <w:rsid w:val="003E65ED"/>
    <w:rsid w:val="003E6D8D"/>
    <w:rsid w:val="003E75E7"/>
    <w:rsid w:val="003F0A88"/>
    <w:rsid w:val="003F1604"/>
    <w:rsid w:val="003F1A70"/>
    <w:rsid w:val="003F1E9B"/>
    <w:rsid w:val="003F2675"/>
    <w:rsid w:val="003F2ECA"/>
    <w:rsid w:val="003F3022"/>
    <w:rsid w:val="004000D3"/>
    <w:rsid w:val="00400D96"/>
    <w:rsid w:val="00400ECA"/>
    <w:rsid w:val="004014FD"/>
    <w:rsid w:val="0040204A"/>
    <w:rsid w:val="00402376"/>
    <w:rsid w:val="004029F9"/>
    <w:rsid w:val="00402E6B"/>
    <w:rsid w:val="004030A2"/>
    <w:rsid w:val="00403495"/>
    <w:rsid w:val="00403756"/>
    <w:rsid w:val="00405153"/>
    <w:rsid w:val="00405AD6"/>
    <w:rsid w:val="00405D9F"/>
    <w:rsid w:val="004061B6"/>
    <w:rsid w:val="004063AB"/>
    <w:rsid w:val="004063C1"/>
    <w:rsid w:val="00406B46"/>
    <w:rsid w:val="00406C69"/>
    <w:rsid w:val="0040746C"/>
    <w:rsid w:val="00407A76"/>
    <w:rsid w:val="004106B6"/>
    <w:rsid w:val="00411A7A"/>
    <w:rsid w:val="0041295D"/>
    <w:rsid w:val="00413CD2"/>
    <w:rsid w:val="00413D42"/>
    <w:rsid w:val="00414314"/>
    <w:rsid w:val="00414887"/>
    <w:rsid w:val="00415298"/>
    <w:rsid w:val="00415517"/>
    <w:rsid w:val="00416368"/>
    <w:rsid w:val="00417089"/>
    <w:rsid w:val="00417247"/>
    <w:rsid w:val="00417642"/>
    <w:rsid w:val="00417649"/>
    <w:rsid w:val="00417655"/>
    <w:rsid w:val="00417FCE"/>
    <w:rsid w:val="0042020F"/>
    <w:rsid w:val="00420667"/>
    <w:rsid w:val="004225B4"/>
    <w:rsid w:val="00422606"/>
    <w:rsid w:val="00422834"/>
    <w:rsid w:val="00422877"/>
    <w:rsid w:val="0042291B"/>
    <w:rsid w:val="00422B4B"/>
    <w:rsid w:val="00423C02"/>
    <w:rsid w:val="004249D4"/>
    <w:rsid w:val="00425069"/>
    <w:rsid w:val="00425922"/>
    <w:rsid w:val="004259C1"/>
    <w:rsid w:val="00425BEF"/>
    <w:rsid w:val="00425E5E"/>
    <w:rsid w:val="004269DE"/>
    <w:rsid w:val="0043024D"/>
    <w:rsid w:val="00430F38"/>
    <w:rsid w:val="004346F0"/>
    <w:rsid w:val="00434E6F"/>
    <w:rsid w:val="00435F35"/>
    <w:rsid w:val="00437633"/>
    <w:rsid w:val="00445081"/>
    <w:rsid w:val="00445345"/>
    <w:rsid w:val="00445893"/>
    <w:rsid w:val="00446DFB"/>
    <w:rsid w:val="0044760A"/>
    <w:rsid w:val="00451AEB"/>
    <w:rsid w:val="00452186"/>
    <w:rsid w:val="004529B3"/>
    <w:rsid w:val="00452E44"/>
    <w:rsid w:val="004539C9"/>
    <w:rsid w:val="00453D1E"/>
    <w:rsid w:val="00456031"/>
    <w:rsid w:val="00456B6F"/>
    <w:rsid w:val="0046049D"/>
    <w:rsid w:val="00460FB1"/>
    <w:rsid w:val="004615D6"/>
    <w:rsid w:val="004618B6"/>
    <w:rsid w:val="00461D60"/>
    <w:rsid w:val="0046324C"/>
    <w:rsid w:val="0046336E"/>
    <w:rsid w:val="00463F4F"/>
    <w:rsid w:val="0046411A"/>
    <w:rsid w:val="004651B2"/>
    <w:rsid w:val="0046632A"/>
    <w:rsid w:val="004666DE"/>
    <w:rsid w:val="00466B5A"/>
    <w:rsid w:val="00466EB6"/>
    <w:rsid w:val="00467C59"/>
    <w:rsid w:val="00470707"/>
    <w:rsid w:val="0047090E"/>
    <w:rsid w:val="00471767"/>
    <w:rsid w:val="00472249"/>
    <w:rsid w:val="0047467D"/>
    <w:rsid w:val="0047474A"/>
    <w:rsid w:val="0047483F"/>
    <w:rsid w:val="004748D5"/>
    <w:rsid w:val="0047580F"/>
    <w:rsid w:val="00475AB0"/>
    <w:rsid w:val="00476556"/>
    <w:rsid w:val="00476DE4"/>
    <w:rsid w:val="00476FD2"/>
    <w:rsid w:val="00477EA3"/>
    <w:rsid w:val="00480395"/>
    <w:rsid w:val="00480937"/>
    <w:rsid w:val="00480E93"/>
    <w:rsid w:val="00480FD9"/>
    <w:rsid w:val="00481013"/>
    <w:rsid w:val="00481071"/>
    <w:rsid w:val="004810B1"/>
    <w:rsid w:val="00481882"/>
    <w:rsid w:val="004825CA"/>
    <w:rsid w:val="00482AC2"/>
    <w:rsid w:val="00482CC1"/>
    <w:rsid w:val="004831D9"/>
    <w:rsid w:val="004832A8"/>
    <w:rsid w:val="004838EE"/>
    <w:rsid w:val="00483DA0"/>
    <w:rsid w:val="00485D86"/>
    <w:rsid w:val="00487690"/>
    <w:rsid w:val="00487D51"/>
    <w:rsid w:val="004900E8"/>
    <w:rsid w:val="00490639"/>
    <w:rsid w:val="0049215E"/>
    <w:rsid w:val="004948DB"/>
    <w:rsid w:val="00494A6E"/>
    <w:rsid w:val="0049575D"/>
    <w:rsid w:val="0049605A"/>
    <w:rsid w:val="00496418"/>
    <w:rsid w:val="004966E4"/>
    <w:rsid w:val="00496710"/>
    <w:rsid w:val="00497431"/>
    <w:rsid w:val="00497AB6"/>
    <w:rsid w:val="004A0249"/>
    <w:rsid w:val="004A13EC"/>
    <w:rsid w:val="004A26CE"/>
    <w:rsid w:val="004A2954"/>
    <w:rsid w:val="004A29FF"/>
    <w:rsid w:val="004A2A50"/>
    <w:rsid w:val="004A2C9D"/>
    <w:rsid w:val="004A391E"/>
    <w:rsid w:val="004A3DB2"/>
    <w:rsid w:val="004A3F8C"/>
    <w:rsid w:val="004A45FD"/>
    <w:rsid w:val="004A529F"/>
    <w:rsid w:val="004A6691"/>
    <w:rsid w:val="004A6A36"/>
    <w:rsid w:val="004A71C0"/>
    <w:rsid w:val="004A75B3"/>
    <w:rsid w:val="004A7FFA"/>
    <w:rsid w:val="004B00BF"/>
    <w:rsid w:val="004B0B28"/>
    <w:rsid w:val="004B1147"/>
    <w:rsid w:val="004B114E"/>
    <w:rsid w:val="004B1414"/>
    <w:rsid w:val="004B2292"/>
    <w:rsid w:val="004B31C6"/>
    <w:rsid w:val="004B3202"/>
    <w:rsid w:val="004B4E5E"/>
    <w:rsid w:val="004B5553"/>
    <w:rsid w:val="004B77A2"/>
    <w:rsid w:val="004C2876"/>
    <w:rsid w:val="004C28F9"/>
    <w:rsid w:val="004C2FDF"/>
    <w:rsid w:val="004C3005"/>
    <w:rsid w:val="004C3C09"/>
    <w:rsid w:val="004C441E"/>
    <w:rsid w:val="004C4BCC"/>
    <w:rsid w:val="004C592F"/>
    <w:rsid w:val="004C64D7"/>
    <w:rsid w:val="004C6C71"/>
    <w:rsid w:val="004C747E"/>
    <w:rsid w:val="004D04EB"/>
    <w:rsid w:val="004D135B"/>
    <w:rsid w:val="004D1401"/>
    <w:rsid w:val="004D2133"/>
    <w:rsid w:val="004D3FA1"/>
    <w:rsid w:val="004D3FE5"/>
    <w:rsid w:val="004D564D"/>
    <w:rsid w:val="004D619C"/>
    <w:rsid w:val="004D61E0"/>
    <w:rsid w:val="004D63EF"/>
    <w:rsid w:val="004D6526"/>
    <w:rsid w:val="004D66CC"/>
    <w:rsid w:val="004D6AD9"/>
    <w:rsid w:val="004D6B42"/>
    <w:rsid w:val="004D6DB1"/>
    <w:rsid w:val="004D784E"/>
    <w:rsid w:val="004E129F"/>
    <w:rsid w:val="004E571E"/>
    <w:rsid w:val="004E6702"/>
    <w:rsid w:val="004E684E"/>
    <w:rsid w:val="004E6981"/>
    <w:rsid w:val="004E7EEE"/>
    <w:rsid w:val="004F09FC"/>
    <w:rsid w:val="004F13B7"/>
    <w:rsid w:val="004F1519"/>
    <w:rsid w:val="004F251B"/>
    <w:rsid w:val="004F2E37"/>
    <w:rsid w:val="004F4023"/>
    <w:rsid w:val="004F4099"/>
    <w:rsid w:val="004F40FF"/>
    <w:rsid w:val="004F4988"/>
    <w:rsid w:val="004F4D39"/>
    <w:rsid w:val="004F51DF"/>
    <w:rsid w:val="004F5B18"/>
    <w:rsid w:val="004F6964"/>
    <w:rsid w:val="004F6B16"/>
    <w:rsid w:val="004F72C4"/>
    <w:rsid w:val="004F7521"/>
    <w:rsid w:val="00501E3C"/>
    <w:rsid w:val="00501E4D"/>
    <w:rsid w:val="0050346B"/>
    <w:rsid w:val="005044E6"/>
    <w:rsid w:val="00504D8F"/>
    <w:rsid w:val="00506D49"/>
    <w:rsid w:val="00506D9B"/>
    <w:rsid w:val="00507EE6"/>
    <w:rsid w:val="00511735"/>
    <w:rsid w:val="00511B00"/>
    <w:rsid w:val="00513AB1"/>
    <w:rsid w:val="00513FBB"/>
    <w:rsid w:val="005141FC"/>
    <w:rsid w:val="00514AC5"/>
    <w:rsid w:val="00515C71"/>
    <w:rsid w:val="005203E5"/>
    <w:rsid w:val="0052168B"/>
    <w:rsid w:val="00522A23"/>
    <w:rsid w:val="0052449A"/>
    <w:rsid w:val="00524A3A"/>
    <w:rsid w:val="00524E3C"/>
    <w:rsid w:val="00525C4E"/>
    <w:rsid w:val="00525E8D"/>
    <w:rsid w:val="00531053"/>
    <w:rsid w:val="00531489"/>
    <w:rsid w:val="005325C7"/>
    <w:rsid w:val="00532F66"/>
    <w:rsid w:val="00532F7D"/>
    <w:rsid w:val="00533BD4"/>
    <w:rsid w:val="00534327"/>
    <w:rsid w:val="0053468A"/>
    <w:rsid w:val="00534D52"/>
    <w:rsid w:val="00535255"/>
    <w:rsid w:val="0053530F"/>
    <w:rsid w:val="005358AA"/>
    <w:rsid w:val="00537AE3"/>
    <w:rsid w:val="00541279"/>
    <w:rsid w:val="005439F5"/>
    <w:rsid w:val="00545AF8"/>
    <w:rsid w:val="005469CF"/>
    <w:rsid w:val="00546D25"/>
    <w:rsid w:val="005474D7"/>
    <w:rsid w:val="00547D3E"/>
    <w:rsid w:val="00550384"/>
    <w:rsid w:val="0055186B"/>
    <w:rsid w:val="005524ED"/>
    <w:rsid w:val="00552D55"/>
    <w:rsid w:val="0055390E"/>
    <w:rsid w:val="0055451E"/>
    <w:rsid w:val="00554853"/>
    <w:rsid w:val="005559E3"/>
    <w:rsid w:val="005564DF"/>
    <w:rsid w:val="00556B68"/>
    <w:rsid w:val="00560462"/>
    <w:rsid w:val="00560F6C"/>
    <w:rsid w:val="00561213"/>
    <w:rsid w:val="00562B92"/>
    <w:rsid w:val="00562F1A"/>
    <w:rsid w:val="0056421A"/>
    <w:rsid w:val="0056479E"/>
    <w:rsid w:val="00565367"/>
    <w:rsid w:val="0056586A"/>
    <w:rsid w:val="00565DAE"/>
    <w:rsid w:val="0056735E"/>
    <w:rsid w:val="005709F0"/>
    <w:rsid w:val="00570EBE"/>
    <w:rsid w:val="005718B8"/>
    <w:rsid w:val="005724C8"/>
    <w:rsid w:val="005738DF"/>
    <w:rsid w:val="00573AF9"/>
    <w:rsid w:val="00574745"/>
    <w:rsid w:val="005751E1"/>
    <w:rsid w:val="00575DDE"/>
    <w:rsid w:val="00575E69"/>
    <w:rsid w:val="00575F5C"/>
    <w:rsid w:val="005762DA"/>
    <w:rsid w:val="0057676E"/>
    <w:rsid w:val="00576A55"/>
    <w:rsid w:val="0057735B"/>
    <w:rsid w:val="00577DDD"/>
    <w:rsid w:val="00581FA7"/>
    <w:rsid w:val="00582953"/>
    <w:rsid w:val="00584F18"/>
    <w:rsid w:val="005851B9"/>
    <w:rsid w:val="00587EA3"/>
    <w:rsid w:val="005909AA"/>
    <w:rsid w:val="00590D15"/>
    <w:rsid w:val="00590D48"/>
    <w:rsid w:val="00591B34"/>
    <w:rsid w:val="00593A33"/>
    <w:rsid w:val="00594526"/>
    <w:rsid w:val="00594643"/>
    <w:rsid w:val="00594942"/>
    <w:rsid w:val="0059727A"/>
    <w:rsid w:val="005A0753"/>
    <w:rsid w:val="005A29CE"/>
    <w:rsid w:val="005A47DB"/>
    <w:rsid w:val="005A4910"/>
    <w:rsid w:val="005A4B25"/>
    <w:rsid w:val="005A5444"/>
    <w:rsid w:val="005A5F22"/>
    <w:rsid w:val="005A7341"/>
    <w:rsid w:val="005A77B1"/>
    <w:rsid w:val="005B103A"/>
    <w:rsid w:val="005B1B98"/>
    <w:rsid w:val="005B23E3"/>
    <w:rsid w:val="005B2901"/>
    <w:rsid w:val="005B37F9"/>
    <w:rsid w:val="005B38E2"/>
    <w:rsid w:val="005B39D9"/>
    <w:rsid w:val="005B3C0A"/>
    <w:rsid w:val="005B406A"/>
    <w:rsid w:val="005B49CB"/>
    <w:rsid w:val="005B50B3"/>
    <w:rsid w:val="005B5145"/>
    <w:rsid w:val="005C0DFD"/>
    <w:rsid w:val="005C19C1"/>
    <w:rsid w:val="005C20A4"/>
    <w:rsid w:val="005C27D2"/>
    <w:rsid w:val="005C29EA"/>
    <w:rsid w:val="005C373E"/>
    <w:rsid w:val="005C65AA"/>
    <w:rsid w:val="005C6809"/>
    <w:rsid w:val="005C6A86"/>
    <w:rsid w:val="005D01C0"/>
    <w:rsid w:val="005D0EB1"/>
    <w:rsid w:val="005D152F"/>
    <w:rsid w:val="005D17E1"/>
    <w:rsid w:val="005D1FA9"/>
    <w:rsid w:val="005D48FB"/>
    <w:rsid w:val="005D5401"/>
    <w:rsid w:val="005D5476"/>
    <w:rsid w:val="005D696E"/>
    <w:rsid w:val="005D6F4A"/>
    <w:rsid w:val="005D729A"/>
    <w:rsid w:val="005D75E3"/>
    <w:rsid w:val="005E1109"/>
    <w:rsid w:val="005E189A"/>
    <w:rsid w:val="005E2707"/>
    <w:rsid w:val="005E29F1"/>
    <w:rsid w:val="005E4213"/>
    <w:rsid w:val="005E535C"/>
    <w:rsid w:val="005F0166"/>
    <w:rsid w:val="005F07CF"/>
    <w:rsid w:val="005F19B0"/>
    <w:rsid w:val="005F252A"/>
    <w:rsid w:val="005F2903"/>
    <w:rsid w:val="005F45D4"/>
    <w:rsid w:val="005F5421"/>
    <w:rsid w:val="005F5559"/>
    <w:rsid w:val="005F59FA"/>
    <w:rsid w:val="005F5EE8"/>
    <w:rsid w:val="00602F07"/>
    <w:rsid w:val="00603EE7"/>
    <w:rsid w:val="00603F93"/>
    <w:rsid w:val="006047F8"/>
    <w:rsid w:val="006053AA"/>
    <w:rsid w:val="00605CEF"/>
    <w:rsid w:val="006060FB"/>
    <w:rsid w:val="00606615"/>
    <w:rsid w:val="00607414"/>
    <w:rsid w:val="00610EBE"/>
    <w:rsid w:val="006111A3"/>
    <w:rsid w:val="00611A16"/>
    <w:rsid w:val="00611BED"/>
    <w:rsid w:val="0061211A"/>
    <w:rsid w:val="00613501"/>
    <w:rsid w:val="00613FEB"/>
    <w:rsid w:val="00614CA9"/>
    <w:rsid w:val="00615B46"/>
    <w:rsid w:val="0061626B"/>
    <w:rsid w:val="00616687"/>
    <w:rsid w:val="00616771"/>
    <w:rsid w:val="00616BD0"/>
    <w:rsid w:val="00616D4C"/>
    <w:rsid w:val="006171EE"/>
    <w:rsid w:val="00620CDC"/>
    <w:rsid w:val="00620F02"/>
    <w:rsid w:val="00620F09"/>
    <w:rsid w:val="0062158D"/>
    <w:rsid w:val="00621C9E"/>
    <w:rsid w:val="0062362A"/>
    <w:rsid w:val="00623852"/>
    <w:rsid w:val="00623C93"/>
    <w:rsid w:val="00625D2D"/>
    <w:rsid w:val="0062622E"/>
    <w:rsid w:val="00627637"/>
    <w:rsid w:val="006278D8"/>
    <w:rsid w:val="00627EA6"/>
    <w:rsid w:val="00627F50"/>
    <w:rsid w:val="00630653"/>
    <w:rsid w:val="00630912"/>
    <w:rsid w:val="00630FA2"/>
    <w:rsid w:val="00631817"/>
    <w:rsid w:val="0063381F"/>
    <w:rsid w:val="006338EC"/>
    <w:rsid w:val="00633B94"/>
    <w:rsid w:val="006346B5"/>
    <w:rsid w:val="00634796"/>
    <w:rsid w:val="00634DAE"/>
    <w:rsid w:val="0063537A"/>
    <w:rsid w:val="006356A4"/>
    <w:rsid w:val="0063652E"/>
    <w:rsid w:val="006368DB"/>
    <w:rsid w:val="00637AF8"/>
    <w:rsid w:val="00637C03"/>
    <w:rsid w:val="00640400"/>
    <w:rsid w:val="00641394"/>
    <w:rsid w:val="00641E6E"/>
    <w:rsid w:val="00642E25"/>
    <w:rsid w:val="006430F6"/>
    <w:rsid w:val="00643174"/>
    <w:rsid w:val="00643907"/>
    <w:rsid w:val="00643CA8"/>
    <w:rsid w:val="0064475F"/>
    <w:rsid w:val="00645006"/>
    <w:rsid w:val="0064535C"/>
    <w:rsid w:val="00646D25"/>
    <w:rsid w:val="00646FDA"/>
    <w:rsid w:val="0065285E"/>
    <w:rsid w:val="006537F1"/>
    <w:rsid w:val="00653C92"/>
    <w:rsid w:val="0065605F"/>
    <w:rsid w:val="00656CC5"/>
    <w:rsid w:val="00656E7F"/>
    <w:rsid w:val="00656EC8"/>
    <w:rsid w:val="006601ED"/>
    <w:rsid w:val="0066103B"/>
    <w:rsid w:val="00662559"/>
    <w:rsid w:val="00663DC0"/>
    <w:rsid w:val="00664030"/>
    <w:rsid w:val="00664434"/>
    <w:rsid w:val="006648EE"/>
    <w:rsid w:val="006707DA"/>
    <w:rsid w:val="00671D55"/>
    <w:rsid w:val="00672430"/>
    <w:rsid w:val="006727D1"/>
    <w:rsid w:val="00673E52"/>
    <w:rsid w:val="006752F1"/>
    <w:rsid w:val="006755DF"/>
    <w:rsid w:val="00676C54"/>
    <w:rsid w:val="00677407"/>
    <w:rsid w:val="006775DC"/>
    <w:rsid w:val="006809FC"/>
    <w:rsid w:val="0068104A"/>
    <w:rsid w:val="00681DEE"/>
    <w:rsid w:val="00681F6A"/>
    <w:rsid w:val="00683152"/>
    <w:rsid w:val="00684735"/>
    <w:rsid w:val="00684C0B"/>
    <w:rsid w:val="00685297"/>
    <w:rsid w:val="006854B4"/>
    <w:rsid w:val="00685CD6"/>
    <w:rsid w:val="0068606C"/>
    <w:rsid w:val="00690740"/>
    <w:rsid w:val="006915EB"/>
    <w:rsid w:val="00692382"/>
    <w:rsid w:val="00692502"/>
    <w:rsid w:val="00692AD4"/>
    <w:rsid w:val="00692B81"/>
    <w:rsid w:val="00694D88"/>
    <w:rsid w:val="00695E9C"/>
    <w:rsid w:val="0069634B"/>
    <w:rsid w:val="006965A3"/>
    <w:rsid w:val="006972EE"/>
    <w:rsid w:val="006A17C1"/>
    <w:rsid w:val="006A2D7A"/>
    <w:rsid w:val="006A380A"/>
    <w:rsid w:val="006A4A11"/>
    <w:rsid w:val="006A5813"/>
    <w:rsid w:val="006A5877"/>
    <w:rsid w:val="006A5ACB"/>
    <w:rsid w:val="006A5B35"/>
    <w:rsid w:val="006A5D1C"/>
    <w:rsid w:val="006A60C0"/>
    <w:rsid w:val="006A7668"/>
    <w:rsid w:val="006A7DC6"/>
    <w:rsid w:val="006B0072"/>
    <w:rsid w:val="006B0FFF"/>
    <w:rsid w:val="006B1B7D"/>
    <w:rsid w:val="006B3674"/>
    <w:rsid w:val="006B5707"/>
    <w:rsid w:val="006B6601"/>
    <w:rsid w:val="006B74AC"/>
    <w:rsid w:val="006C00FB"/>
    <w:rsid w:val="006C0B63"/>
    <w:rsid w:val="006C30B0"/>
    <w:rsid w:val="006C3EFC"/>
    <w:rsid w:val="006C4623"/>
    <w:rsid w:val="006C4865"/>
    <w:rsid w:val="006C4DFE"/>
    <w:rsid w:val="006C64A7"/>
    <w:rsid w:val="006C6EE4"/>
    <w:rsid w:val="006D00E1"/>
    <w:rsid w:val="006D06AA"/>
    <w:rsid w:val="006D0C0D"/>
    <w:rsid w:val="006D16B0"/>
    <w:rsid w:val="006D1983"/>
    <w:rsid w:val="006D2089"/>
    <w:rsid w:val="006D336D"/>
    <w:rsid w:val="006D3791"/>
    <w:rsid w:val="006D381D"/>
    <w:rsid w:val="006D46CC"/>
    <w:rsid w:val="006D4C77"/>
    <w:rsid w:val="006D679B"/>
    <w:rsid w:val="006D68C6"/>
    <w:rsid w:val="006D7C68"/>
    <w:rsid w:val="006E11DA"/>
    <w:rsid w:val="006E1209"/>
    <w:rsid w:val="006E14BF"/>
    <w:rsid w:val="006E31BA"/>
    <w:rsid w:val="006E39BE"/>
    <w:rsid w:val="006E5A45"/>
    <w:rsid w:val="006E66BB"/>
    <w:rsid w:val="006E76AA"/>
    <w:rsid w:val="006E7C0E"/>
    <w:rsid w:val="006F13C8"/>
    <w:rsid w:val="006F17CC"/>
    <w:rsid w:val="006F18B0"/>
    <w:rsid w:val="006F1A7D"/>
    <w:rsid w:val="006F1AE3"/>
    <w:rsid w:val="006F1E84"/>
    <w:rsid w:val="006F2D37"/>
    <w:rsid w:val="006F3A74"/>
    <w:rsid w:val="006F4DC1"/>
    <w:rsid w:val="006F6494"/>
    <w:rsid w:val="006F69E6"/>
    <w:rsid w:val="006F76CE"/>
    <w:rsid w:val="00700043"/>
    <w:rsid w:val="00700A1C"/>
    <w:rsid w:val="0070148E"/>
    <w:rsid w:val="00701507"/>
    <w:rsid w:val="00701538"/>
    <w:rsid w:val="007015A5"/>
    <w:rsid w:val="0070261E"/>
    <w:rsid w:val="0070281B"/>
    <w:rsid w:val="00702C8F"/>
    <w:rsid w:val="00703404"/>
    <w:rsid w:val="007042C7"/>
    <w:rsid w:val="00704AD6"/>
    <w:rsid w:val="007056B2"/>
    <w:rsid w:val="00705A2C"/>
    <w:rsid w:val="00706209"/>
    <w:rsid w:val="00706C17"/>
    <w:rsid w:val="00706D90"/>
    <w:rsid w:val="00710430"/>
    <w:rsid w:val="00710653"/>
    <w:rsid w:val="00710B49"/>
    <w:rsid w:val="00711ADC"/>
    <w:rsid w:val="00711F7D"/>
    <w:rsid w:val="00713A3B"/>
    <w:rsid w:val="00715393"/>
    <w:rsid w:val="00715D69"/>
    <w:rsid w:val="00715DE5"/>
    <w:rsid w:val="00715F38"/>
    <w:rsid w:val="00716E79"/>
    <w:rsid w:val="00716E97"/>
    <w:rsid w:val="00717B18"/>
    <w:rsid w:val="0072104E"/>
    <w:rsid w:val="0072108A"/>
    <w:rsid w:val="00721836"/>
    <w:rsid w:val="00725893"/>
    <w:rsid w:val="00725A27"/>
    <w:rsid w:val="00725E9B"/>
    <w:rsid w:val="00727F95"/>
    <w:rsid w:val="00730ADB"/>
    <w:rsid w:val="00730C11"/>
    <w:rsid w:val="00730FF9"/>
    <w:rsid w:val="007312D9"/>
    <w:rsid w:val="0073170C"/>
    <w:rsid w:val="00732875"/>
    <w:rsid w:val="00733284"/>
    <w:rsid w:val="00733AF5"/>
    <w:rsid w:val="00733D91"/>
    <w:rsid w:val="00734A0B"/>
    <w:rsid w:val="00734C89"/>
    <w:rsid w:val="00734D67"/>
    <w:rsid w:val="0073518F"/>
    <w:rsid w:val="00735874"/>
    <w:rsid w:val="0073595B"/>
    <w:rsid w:val="00737288"/>
    <w:rsid w:val="007376C4"/>
    <w:rsid w:val="00737FD3"/>
    <w:rsid w:val="007410CE"/>
    <w:rsid w:val="00742206"/>
    <w:rsid w:val="00742374"/>
    <w:rsid w:val="00743996"/>
    <w:rsid w:val="00743D5B"/>
    <w:rsid w:val="00743FC5"/>
    <w:rsid w:val="007442AB"/>
    <w:rsid w:val="007445C2"/>
    <w:rsid w:val="0074680B"/>
    <w:rsid w:val="00746DCC"/>
    <w:rsid w:val="00750ED8"/>
    <w:rsid w:val="00751F22"/>
    <w:rsid w:val="00752668"/>
    <w:rsid w:val="007526F5"/>
    <w:rsid w:val="00752837"/>
    <w:rsid w:val="007531A9"/>
    <w:rsid w:val="00753EE5"/>
    <w:rsid w:val="00755241"/>
    <w:rsid w:val="00755EC5"/>
    <w:rsid w:val="0075711B"/>
    <w:rsid w:val="00757CA0"/>
    <w:rsid w:val="007609F6"/>
    <w:rsid w:val="00760CAC"/>
    <w:rsid w:val="00761013"/>
    <w:rsid w:val="00761A05"/>
    <w:rsid w:val="00762BAD"/>
    <w:rsid w:val="007630BF"/>
    <w:rsid w:val="00763DC7"/>
    <w:rsid w:val="00764020"/>
    <w:rsid w:val="00765128"/>
    <w:rsid w:val="00765EA4"/>
    <w:rsid w:val="00766D8B"/>
    <w:rsid w:val="00767C08"/>
    <w:rsid w:val="00770369"/>
    <w:rsid w:val="0077125B"/>
    <w:rsid w:val="00771362"/>
    <w:rsid w:val="0077276F"/>
    <w:rsid w:val="00773B00"/>
    <w:rsid w:val="00773D8F"/>
    <w:rsid w:val="007743CB"/>
    <w:rsid w:val="007746C3"/>
    <w:rsid w:val="00775205"/>
    <w:rsid w:val="007757C6"/>
    <w:rsid w:val="00775D07"/>
    <w:rsid w:val="00775F70"/>
    <w:rsid w:val="007773A7"/>
    <w:rsid w:val="0077740B"/>
    <w:rsid w:val="00777EE2"/>
    <w:rsid w:val="007801BF"/>
    <w:rsid w:val="00782266"/>
    <w:rsid w:val="00782E99"/>
    <w:rsid w:val="007848F4"/>
    <w:rsid w:val="00785FC0"/>
    <w:rsid w:val="00786EF4"/>
    <w:rsid w:val="00787384"/>
    <w:rsid w:val="007875F4"/>
    <w:rsid w:val="00790523"/>
    <w:rsid w:val="00790ECC"/>
    <w:rsid w:val="00791100"/>
    <w:rsid w:val="00791FD1"/>
    <w:rsid w:val="00792C67"/>
    <w:rsid w:val="007930FD"/>
    <w:rsid w:val="00793716"/>
    <w:rsid w:val="007944BB"/>
    <w:rsid w:val="0079553A"/>
    <w:rsid w:val="00795CE2"/>
    <w:rsid w:val="00795D27"/>
    <w:rsid w:val="0079722F"/>
    <w:rsid w:val="00797AD8"/>
    <w:rsid w:val="007A0053"/>
    <w:rsid w:val="007A07C1"/>
    <w:rsid w:val="007A1020"/>
    <w:rsid w:val="007A1275"/>
    <w:rsid w:val="007A129B"/>
    <w:rsid w:val="007A4786"/>
    <w:rsid w:val="007A503D"/>
    <w:rsid w:val="007A529B"/>
    <w:rsid w:val="007A5865"/>
    <w:rsid w:val="007A5D52"/>
    <w:rsid w:val="007A6CFC"/>
    <w:rsid w:val="007B0C56"/>
    <w:rsid w:val="007B2066"/>
    <w:rsid w:val="007B3AD6"/>
    <w:rsid w:val="007B3E35"/>
    <w:rsid w:val="007B4389"/>
    <w:rsid w:val="007B4A4D"/>
    <w:rsid w:val="007B5064"/>
    <w:rsid w:val="007B631E"/>
    <w:rsid w:val="007B639F"/>
    <w:rsid w:val="007B6546"/>
    <w:rsid w:val="007B68C4"/>
    <w:rsid w:val="007B73AD"/>
    <w:rsid w:val="007B775D"/>
    <w:rsid w:val="007B792E"/>
    <w:rsid w:val="007B7CFC"/>
    <w:rsid w:val="007C13AC"/>
    <w:rsid w:val="007C1C1F"/>
    <w:rsid w:val="007C1E2D"/>
    <w:rsid w:val="007C243C"/>
    <w:rsid w:val="007C265A"/>
    <w:rsid w:val="007C4641"/>
    <w:rsid w:val="007C4F45"/>
    <w:rsid w:val="007C550A"/>
    <w:rsid w:val="007C58A8"/>
    <w:rsid w:val="007C651F"/>
    <w:rsid w:val="007C6ACD"/>
    <w:rsid w:val="007D0667"/>
    <w:rsid w:val="007D16B9"/>
    <w:rsid w:val="007D2AE1"/>
    <w:rsid w:val="007D2D1B"/>
    <w:rsid w:val="007D2D39"/>
    <w:rsid w:val="007D2D7C"/>
    <w:rsid w:val="007D30C2"/>
    <w:rsid w:val="007D3F58"/>
    <w:rsid w:val="007D4C96"/>
    <w:rsid w:val="007D4E30"/>
    <w:rsid w:val="007D4E78"/>
    <w:rsid w:val="007E1FAC"/>
    <w:rsid w:val="007E35EC"/>
    <w:rsid w:val="007E38A4"/>
    <w:rsid w:val="007E3C6C"/>
    <w:rsid w:val="007E43AC"/>
    <w:rsid w:val="007E4AD9"/>
    <w:rsid w:val="007E6142"/>
    <w:rsid w:val="007E70F3"/>
    <w:rsid w:val="007E7302"/>
    <w:rsid w:val="007E7304"/>
    <w:rsid w:val="007F018B"/>
    <w:rsid w:val="007F147E"/>
    <w:rsid w:val="007F24E4"/>
    <w:rsid w:val="007F28B2"/>
    <w:rsid w:val="007F2B14"/>
    <w:rsid w:val="007F30F3"/>
    <w:rsid w:val="007F3674"/>
    <w:rsid w:val="007F54F5"/>
    <w:rsid w:val="007F587A"/>
    <w:rsid w:val="007F5934"/>
    <w:rsid w:val="007F5D96"/>
    <w:rsid w:val="007F71CF"/>
    <w:rsid w:val="007F7464"/>
    <w:rsid w:val="007F7590"/>
    <w:rsid w:val="007F7D15"/>
    <w:rsid w:val="00800CF4"/>
    <w:rsid w:val="0080171D"/>
    <w:rsid w:val="008019FC"/>
    <w:rsid w:val="008043AD"/>
    <w:rsid w:val="00804C21"/>
    <w:rsid w:val="0080526F"/>
    <w:rsid w:val="00805B49"/>
    <w:rsid w:val="0080638C"/>
    <w:rsid w:val="008066D9"/>
    <w:rsid w:val="00811FF2"/>
    <w:rsid w:val="0081209F"/>
    <w:rsid w:val="00814788"/>
    <w:rsid w:val="00815176"/>
    <w:rsid w:val="0081520B"/>
    <w:rsid w:val="0081579E"/>
    <w:rsid w:val="00815AB1"/>
    <w:rsid w:val="00815C7C"/>
    <w:rsid w:val="00816604"/>
    <w:rsid w:val="00816BCD"/>
    <w:rsid w:val="00820DB0"/>
    <w:rsid w:val="00821480"/>
    <w:rsid w:val="00821AA8"/>
    <w:rsid w:val="0082201E"/>
    <w:rsid w:val="00822798"/>
    <w:rsid w:val="0082293D"/>
    <w:rsid w:val="0082316F"/>
    <w:rsid w:val="008238CD"/>
    <w:rsid w:val="00823D98"/>
    <w:rsid w:val="00824AE9"/>
    <w:rsid w:val="00825767"/>
    <w:rsid w:val="00825DCB"/>
    <w:rsid w:val="0082725E"/>
    <w:rsid w:val="00827408"/>
    <w:rsid w:val="008276C2"/>
    <w:rsid w:val="008278BE"/>
    <w:rsid w:val="00827B3D"/>
    <w:rsid w:val="0083019F"/>
    <w:rsid w:val="00830D4E"/>
    <w:rsid w:val="00831045"/>
    <w:rsid w:val="008316A4"/>
    <w:rsid w:val="00831901"/>
    <w:rsid w:val="0083268F"/>
    <w:rsid w:val="00832946"/>
    <w:rsid w:val="00833604"/>
    <w:rsid w:val="008336D0"/>
    <w:rsid w:val="00833CFE"/>
    <w:rsid w:val="00834452"/>
    <w:rsid w:val="0083625B"/>
    <w:rsid w:val="008363A7"/>
    <w:rsid w:val="00836EDB"/>
    <w:rsid w:val="00837F37"/>
    <w:rsid w:val="00841234"/>
    <w:rsid w:val="00842E99"/>
    <w:rsid w:val="008432B5"/>
    <w:rsid w:val="00843350"/>
    <w:rsid w:val="00843B14"/>
    <w:rsid w:val="008453AF"/>
    <w:rsid w:val="008456A5"/>
    <w:rsid w:val="00845ABF"/>
    <w:rsid w:val="00845C03"/>
    <w:rsid w:val="00845E9B"/>
    <w:rsid w:val="00846057"/>
    <w:rsid w:val="00846B24"/>
    <w:rsid w:val="00846B64"/>
    <w:rsid w:val="00846C04"/>
    <w:rsid w:val="00852364"/>
    <w:rsid w:val="00852868"/>
    <w:rsid w:val="008535DF"/>
    <w:rsid w:val="00853663"/>
    <w:rsid w:val="008556D7"/>
    <w:rsid w:val="0085606A"/>
    <w:rsid w:val="00860C90"/>
    <w:rsid w:val="00860D0C"/>
    <w:rsid w:val="00862B16"/>
    <w:rsid w:val="00863493"/>
    <w:rsid w:val="00863D21"/>
    <w:rsid w:val="0086489A"/>
    <w:rsid w:val="0086494F"/>
    <w:rsid w:val="00865BF4"/>
    <w:rsid w:val="008664E6"/>
    <w:rsid w:val="008666F9"/>
    <w:rsid w:val="00866E44"/>
    <w:rsid w:val="00870205"/>
    <w:rsid w:val="00871AA9"/>
    <w:rsid w:val="008721F8"/>
    <w:rsid w:val="008731C7"/>
    <w:rsid w:val="0087373E"/>
    <w:rsid w:val="00873753"/>
    <w:rsid w:val="00873DBB"/>
    <w:rsid w:val="0087468A"/>
    <w:rsid w:val="00874A22"/>
    <w:rsid w:val="00874C3E"/>
    <w:rsid w:val="00876531"/>
    <w:rsid w:val="00876D6B"/>
    <w:rsid w:val="0088014B"/>
    <w:rsid w:val="00880673"/>
    <w:rsid w:val="00880CB5"/>
    <w:rsid w:val="008811AF"/>
    <w:rsid w:val="008814C2"/>
    <w:rsid w:val="008816A6"/>
    <w:rsid w:val="00883AD2"/>
    <w:rsid w:val="00884480"/>
    <w:rsid w:val="00884D49"/>
    <w:rsid w:val="00885366"/>
    <w:rsid w:val="0088627F"/>
    <w:rsid w:val="00887321"/>
    <w:rsid w:val="00890188"/>
    <w:rsid w:val="00890AFF"/>
    <w:rsid w:val="008918E6"/>
    <w:rsid w:val="00891D8A"/>
    <w:rsid w:val="00891F66"/>
    <w:rsid w:val="00892614"/>
    <w:rsid w:val="00892A2C"/>
    <w:rsid w:val="00893219"/>
    <w:rsid w:val="00893547"/>
    <w:rsid w:val="008935FA"/>
    <w:rsid w:val="008940F5"/>
    <w:rsid w:val="008943EB"/>
    <w:rsid w:val="00894D87"/>
    <w:rsid w:val="00895567"/>
    <w:rsid w:val="00895688"/>
    <w:rsid w:val="00895CFC"/>
    <w:rsid w:val="00896B38"/>
    <w:rsid w:val="00897B7C"/>
    <w:rsid w:val="00897C03"/>
    <w:rsid w:val="00897E5E"/>
    <w:rsid w:val="008A0BED"/>
    <w:rsid w:val="008A2403"/>
    <w:rsid w:val="008A3505"/>
    <w:rsid w:val="008A3D1D"/>
    <w:rsid w:val="008A3D51"/>
    <w:rsid w:val="008A44BA"/>
    <w:rsid w:val="008A4FF5"/>
    <w:rsid w:val="008A54E1"/>
    <w:rsid w:val="008A62E6"/>
    <w:rsid w:val="008A72A0"/>
    <w:rsid w:val="008A7369"/>
    <w:rsid w:val="008A769A"/>
    <w:rsid w:val="008A78BA"/>
    <w:rsid w:val="008B190F"/>
    <w:rsid w:val="008B26DD"/>
    <w:rsid w:val="008B2B70"/>
    <w:rsid w:val="008B2F45"/>
    <w:rsid w:val="008B55C2"/>
    <w:rsid w:val="008B5ADE"/>
    <w:rsid w:val="008C0490"/>
    <w:rsid w:val="008C0713"/>
    <w:rsid w:val="008C1C13"/>
    <w:rsid w:val="008C31B4"/>
    <w:rsid w:val="008C3F8E"/>
    <w:rsid w:val="008C4B2E"/>
    <w:rsid w:val="008C5EA5"/>
    <w:rsid w:val="008C6436"/>
    <w:rsid w:val="008C6C12"/>
    <w:rsid w:val="008C6F22"/>
    <w:rsid w:val="008D1150"/>
    <w:rsid w:val="008D14A3"/>
    <w:rsid w:val="008D26C0"/>
    <w:rsid w:val="008D287B"/>
    <w:rsid w:val="008D2E4A"/>
    <w:rsid w:val="008D355E"/>
    <w:rsid w:val="008D44A7"/>
    <w:rsid w:val="008D4544"/>
    <w:rsid w:val="008D5544"/>
    <w:rsid w:val="008D5CA4"/>
    <w:rsid w:val="008D6C7D"/>
    <w:rsid w:val="008D6F2C"/>
    <w:rsid w:val="008D79D8"/>
    <w:rsid w:val="008D7D82"/>
    <w:rsid w:val="008E118D"/>
    <w:rsid w:val="008E1341"/>
    <w:rsid w:val="008E2BAE"/>
    <w:rsid w:val="008E38B6"/>
    <w:rsid w:val="008E3C55"/>
    <w:rsid w:val="008E3F70"/>
    <w:rsid w:val="008E4874"/>
    <w:rsid w:val="008E4AA3"/>
    <w:rsid w:val="008E4BD7"/>
    <w:rsid w:val="008E5E7D"/>
    <w:rsid w:val="008E61DA"/>
    <w:rsid w:val="008E6458"/>
    <w:rsid w:val="008E6468"/>
    <w:rsid w:val="008E6569"/>
    <w:rsid w:val="008E69EA"/>
    <w:rsid w:val="008E6B79"/>
    <w:rsid w:val="008E6E9A"/>
    <w:rsid w:val="008F0D9F"/>
    <w:rsid w:val="008F1B33"/>
    <w:rsid w:val="008F1BA1"/>
    <w:rsid w:val="008F35B4"/>
    <w:rsid w:val="008F3B29"/>
    <w:rsid w:val="008F3F3E"/>
    <w:rsid w:val="008F432F"/>
    <w:rsid w:val="008F5263"/>
    <w:rsid w:val="008F5319"/>
    <w:rsid w:val="008F646C"/>
    <w:rsid w:val="008F655F"/>
    <w:rsid w:val="008F781A"/>
    <w:rsid w:val="0090057B"/>
    <w:rsid w:val="00901207"/>
    <w:rsid w:val="009038CC"/>
    <w:rsid w:val="00904C44"/>
    <w:rsid w:val="00904ECA"/>
    <w:rsid w:val="0090632A"/>
    <w:rsid w:val="0090655A"/>
    <w:rsid w:val="00906B2B"/>
    <w:rsid w:val="00907D0A"/>
    <w:rsid w:val="00907F75"/>
    <w:rsid w:val="0091087E"/>
    <w:rsid w:val="00910C62"/>
    <w:rsid w:val="009121EC"/>
    <w:rsid w:val="00912A74"/>
    <w:rsid w:val="00912E64"/>
    <w:rsid w:val="00913CB2"/>
    <w:rsid w:val="00913F2F"/>
    <w:rsid w:val="00913F49"/>
    <w:rsid w:val="009142A8"/>
    <w:rsid w:val="009148E2"/>
    <w:rsid w:val="00914B22"/>
    <w:rsid w:val="00914BD2"/>
    <w:rsid w:val="00914D30"/>
    <w:rsid w:val="00915759"/>
    <w:rsid w:val="00915A77"/>
    <w:rsid w:val="00916BB6"/>
    <w:rsid w:val="00916D80"/>
    <w:rsid w:val="0092012D"/>
    <w:rsid w:val="00920940"/>
    <w:rsid w:val="00920B9B"/>
    <w:rsid w:val="009211E0"/>
    <w:rsid w:val="00921357"/>
    <w:rsid w:val="009215AF"/>
    <w:rsid w:val="00921B0C"/>
    <w:rsid w:val="0092222B"/>
    <w:rsid w:val="00922FD7"/>
    <w:rsid w:val="00923067"/>
    <w:rsid w:val="00923369"/>
    <w:rsid w:val="00923441"/>
    <w:rsid w:val="0092383E"/>
    <w:rsid w:val="009238E7"/>
    <w:rsid w:val="00924EDA"/>
    <w:rsid w:val="00925025"/>
    <w:rsid w:val="009253B3"/>
    <w:rsid w:val="00925B6F"/>
    <w:rsid w:val="00925F68"/>
    <w:rsid w:val="0092742F"/>
    <w:rsid w:val="0092771F"/>
    <w:rsid w:val="009300B0"/>
    <w:rsid w:val="00931443"/>
    <w:rsid w:val="00932F39"/>
    <w:rsid w:val="009341A1"/>
    <w:rsid w:val="00934681"/>
    <w:rsid w:val="00936BD2"/>
    <w:rsid w:val="0093753B"/>
    <w:rsid w:val="00940040"/>
    <w:rsid w:val="00940414"/>
    <w:rsid w:val="00940F60"/>
    <w:rsid w:val="00942702"/>
    <w:rsid w:val="0094354E"/>
    <w:rsid w:val="00943782"/>
    <w:rsid w:val="00943E28"/>
    <w:rsid w:val="00945590"/>
    <w:rsid w:val="00947B8D"/>
    <w:rsid w:val="00947F84"/>
    <w:rsid w:val="009514E1"/>
    <w:rsid w:val="00952E95"/>
    <w:rsid w:val="00953596"/>
    <w:rsid w:val="00953CAD"/>
    <w:rsid w:val="009543FF"/>
    <w:rsid w:val="0095447B"/>
    <w:rsid w:val="009548CF"/>
    <w:rsid w:val="00954EA7"/>
    <w:rsid w:val="00955992"/>
    <w:rsid w:val="009564C9"/>
    <w:rsid w:val="00957EC5"/>
    <w:rsid w:val="00960FE9"/>
    <w:rsid w:val="0096131F"/>
    <w:rsid w:val="00961ACF"/>
    <w:rsid w:val="00961FC6"/>
    <w:rsid w:val="009624AC"/>
    <w:rsid w:val="009628EB"/>
    <w:rsid w:val="00963322"/>
    <w:rsid w:val="009638F5"/>
    <w:rsid w:val="00964075"/>
    <w:rsid w:val="0096413C"/>
    <w:rsid w:val="0096466A"/>
    <w:rsid w:val="009648FF"/>
    <w:rsid w:val="0096492B"/>
    <w:rsid w:val="00964B72"/>
    <w:rsid w:val="00964BF3"/>
    <w:rsid w:val="00964C87"/>
    <w:rsid w:val="00964FE6"/>
    <w:rsid w:val="009653A8"/>
    <w:rsid w:val="00965822"/>
    <w:rsid w:val="0096679A"/>
    <w:rsid w:val="00967E74"/>
    <w:rsid w:val="009701DF"/>
    <w:rsid w:val="009706EC"/>
    <w:rsid w:val="00970B0E"/>
    <w:rsid w:val="009721FA"/>
    <w:rsid w:val="00972E9A"/>
    <w:rsid w:val="009731CD"/>
    <w:rsid w:val="009750E1"/>
    <w:rsid w:val="009756E1"/>
    <w:rsid w:val="00977D23"/>
    <w:rsid w:val="00980908"/>
    <w:rsid w:val="009809F9"/>
    <w:rsid w:val="00980FC8"/>
    <w:rsid w:val="009810EF"/>
    <w:rsid w:val="00981274"/>
    <w:rsid w:val="00981BB1"/>
    <w:rsid w:val="009823E0"/>
    <w:rsid w:val="00985062"/>
    <w:rsid w:val="009860D0"/>
    <w:rsid w:val="00986692"/>
    <w:rsid w:val="00986A32"/>
    <w:rsid w:val="00987614"/>
    <w:rsid w:val="009879F5"/>
    <w:rsid w:val="009906E7"/>
    <w:rsid w:val="00990CC3"/>
    <w:rsid w:val="0099131B"/>
    <w:rsid w:val="00991E77"/>
    <w:rsid w:val="009922E8"/>
    <w:rsid w:val="009931E4"/>
    <w:rsid w:val="009932E8"/>
    <w:rsid w:val="00994EAA"/>
    <w:rsid w:val="009969DB"/>
    <w:rsid w:val="00996B38"/>
    <w:rsid w:val="00996D41"/>
    <w:rsid w:val="00996F42"/>
    <w:rsid w:val="009A042E"/>
    <w:rsid w:val="009A0591"/>
    <w:rsid w:val="009A1204"/>
    <w:rsid w:val="009A2169"/>
    <w:rsid w:val="009A369A"/>
    <w:rsid w:val="009A390E"/>
    <w:rsid w:val="009A4D67"/>
    <w:rsid w:val="009A57E3"/>
    <w:rsid w:val="009A5F63"/>
    <w:rsid w:val="009A670F"/>
    <w:rsid w:val="009A6C42"/>
    <w:rsid w:val="009A718F"/>
    <w:rsid w:val="009B0863"/>
    <w:rsid w:val="009B21E3"/>
    <w:rsid w:val="009B274C"/>
    <w:rsid w:val="009B3553"/>
    <w:rsid w:val="009B4432"/>
    <w:rsid w:val="009B4459"/>
    <w:rsid w:val="009B5447"/>
    <w:rsid w:val="009B660E"/>
    <w:rsid w:val="009B752C"/>
    <w:rsid w:val="009B7986"/>
    <w:rsid w:val="009B7CCA"/>
    <w:rsid w:val="009C0D97"/>
    <w:rsid w:val="009C1DD1"/>
    <w:rsid w:val="009C3904"/>
    <w:rsid w:val="009C431A"/>
    <w:rsid w:val="009C6FE8"/>
    <w:rsid w:val="009D023F"/>
    <w:rsid w:val="009D0726"/>
    <w:rsid w:val="009D1512"/>
    <w:rsid w:val="009D152B"/>
    <w:rsid w:val="009D26FC"/>
    <w:rsid w:val="009D30DA"/>
    <w:rsid w:val="009D4AC4"/>
    <w:rsid w:val="009D4CCC"/>
    <w:rsid w:val="009D5BF1"/>
    <w:rsid w:val="009D654C"/>
    <w:rsid w:val="009D6884"/>
    <w:rsid w:val="009D6B0C"/>
    <w:rsid w:val="009D6CD0"/>
    <w:rsid w:val="009D70F6"/>
    <w:rsid w:val="009D72D0"/>
    <w:rsid w:val="009D732C"/>
    <w:rsid w:val="009D79F1"/>
    <w:rsid w:val="009D7B05"/>
    <w:rsid w:val="009E03DA"/>
    <w:rsid w:val="009E0ACB"/>
    <w:rsid w:val="009E179D"/>
    <w:rsid w:val="009E1D2C"/>
    <w:rsid w:val="009E225D"/>
    <w:rsid w:val="009E4637"/>
    <w:rsid w:val="009E72A9"/>
    <w:rsid w:val="009E760E"/>
    <w:rsid w:val="009E7843"/>
    <w:rsid w:val="009E7B93"/>
    <w:rsid w:val="009F046E"/>
    <w:rsid w:val="009F0E3B"/>
    <w:rsid w:val="009F1090"/>
    <w:rsid w:val="009F344C"/>
    <w:rsid w:val="009F372D"/>
    <w:rsid w:val="009F4611"/>
    <w:rsid w:val="009F4DEB"/>
    <w:rsid w:val="009F614F"/>
    <w:rsid w:val="009F7211"/>
    <w:rsid w:val="009F724B"/>
    <w:rsid w:val="00A00412"/>
    <w:rsid w:val="00A00E4C"/>
    <w:rsid w:val="00A016B2"/>
    <w:rsid w:val="00A05114"/>
    <w:rsid w:val="00A0513A"/>
    <w:rsid w:val="00A0537F"/>
    <w:rsid w:val="00A05563"/>
    <w:rsid w:val="00A06B3B"/>
    <w:rsid w:val="00A070E5"/>
    <w:rsid w:val="00A0766B"/>
    <w:rsid w:val="00A10216"/>
    <w:rsid w:val="00A10963"/>
    <w:rsid w:val="00A10CAC"/>
    <w:rsid w:val="00A11D49"/>
    <w:rsid w:val="00A12418"/>
    <w:rsid w:val="00A13719"/>
    <w:rsid w:val="00A13ADA"/>
    <w:rsid w:val="00A14ABA"/>
    <w:rsid w:val="00A14F2F"/>
    <w:rsid w:val="00A173F6"/>
    <w:rsid w:val="00A203AE"/>
    <w:rsid w:val="00A20F85"/>
    <w:rsid w:val="00A2164D"/>
    <w:rsid w:val="00A21DB8"/>
    <w:rsid w:val="00A224E7"/>
    <w:rsid w:val="00A22586"/>
    <w:rsid w:val="00A23B90"/>
    <w:rsid w:val="00A23D54"/>
    <w:rsid w:val="00A24AB1"/>
    <w:rsid w:val="00A24B44"/>
    <w:rsid w:val="00A2572B"/>
    <w:rsid w:val="00A25C7D"/>
    <w:rsid w:val="00A25CFB"/>
    <w:rsid w:val="00A3014D"/>
    <w:rsid w:val="00A30947"/>
    <w:rsid w:val="00A32652"/>
    <w:rsid w:val="00A327B3"/>
    <w:rsid w:val="00A339A9"/>
    <w:rsid w:val="00A35189"/>
    <w:rsid w:val="00A3710B"/>
    <w:rsid w:val="00A40310"/>
    <w:rsid w:val="00A40826"/>
    <w:rsid w:val="00A43742"/>
    <w:rsid w:val="00A44847"/>
    <w:rsid w:val="00A453C0"/>
    <w:rsid w:val="00A455D3"/>
    <w:rsid w:val="00A46287"/>
    <w:rsid w:val="00A46931"/>
    <w:rsid w:val="00A46AA6"/>
    <w:rsid w:val="00A47717"/>
    <w:rsid w:val="00A47874"/>
    <w:rsid w:val="00A5060F"/>
    <w:rsid w:val="00A50A39"/>
    <w:rsid w:val="00A50A5A"/>
    <w:rsid w:val="00A54A41"/>
    <w:rsid w:val="00A558F7"/>
    <w:rsid w:val="00A56A16"/>
    <w:rsid w:val="00A56EB8"/>
    <w:rsid w:val="00A57101"/>
    <w:rsid w:val="00A57408"/>
    <w:rsid w:val="00A57D5D"/>
    <w:rsid w:val="00A605DF"/>
    <w:rsid w:val="00A60E86"/>
    <w:rsid w:val="00A616E6"/>
    <w:rsid w:val="00A61A4E"/>
    <w:rsid w:val="00A62B0A"/>
    <w:rsid w:val="00A6331F"/>
    <w:rsid w:val="00A639C5"/>
    <w:rsid w:val="00A6619C"/>
    <w:rsid w:val="00A66696"/>
    <w:rsid w:val="00A66B6A"/>
    <w:rsid w:val="00A71413"/>
    <w:rsid w:val="00A7276E"/>
    <w:rsid w:val="00A729C6"/>
    <w:rsid w:val="00A73136"/>
    <w:rsid w:val="00A73D4D"/>
    <w:rsid w:val="00A747E7"/>
    <w:rsid w:val="00A75DA4"/>
    <w:rsid w:val="00A75F4D"/>
    <w:rsid w:val="00A7650B"/>
    <w:rsid w:val="00A76F2E"/>
    <w:rsid w:val="00A80BB4"/>
    <w:rsid w:val="00A80DEF"/>
    <w:rsid w:val="00A81F4C"/>
    <w:rsid w:val="00A833DE"/>
    <w:rsid w:val="00A83848"/>
    <w:rsid w:val="00A85E69"/>
    <w:rsid w:val="00A90A75"/>
    <w:rsid w:val="00A91B49"/>
    <w:rsid w:val="00A93C38"/>
    <w:rsid w:val="00A93FB4"/>
    <w:rsid w:val="00A94541"/>
    <w:rsid w:val="00A94555"/>
    <w:rsid w:val="00A94A2F"/>
    <w:rsid w:val="00A955B9"/>
    <w:rsid w:val="00A96ED9"/>
    <w:rsid w:val="00A97634"/>
    <w:rsid w:val="00A97C7B"/>
    <w:rsid w:val="00AA1314"/>
    <w:rsid w:val="00AA13DF"/>
    <w:rsid w:val="00AA1688"/>
    <w:rsid w:val="00AA1A9E"/>
    <w:rsid w:val="00AA1E35"/>
    <w:rsid w:val="00AA250B"/>
    <w:rsid w:val="00AA2BEB"/>
    <w:rsid w:val="00AA2E6E"/>
    <w:rsid w:val="00AA43E6"/>
    <w:rsid w:val="00AA6C9F"/>
    <w:rsid w:val="00AA6CE1"/>
    <w:rsid w:val="00AA6FDE"/>
    <w:rsid w:val="00AA78A4"/>
    <w:rsid w:val="00AA7B92"/>
    <w:rsid w:val="00AB004C"/>
    <w:rsid w:val="00AB0322"/>
    <w:rsid w:val="00AB06E1"/>
    <w:rsid w:val="00AB07DA"/>
    <w:rsid w:val="00AB0C72"/>
    <w:rsid w:val="00AB1462"/>
    <w:rsid w:val="00AB1EF1"/>
    <w:rsid w:val="00AB2C89"/>
    <w:rsid w:val="00AB379A"/>
    <w:rsid w:val="00AB3CDB"/>
    <w:rsid w:val="00AB3E3D"/>
    <w:rsid w:val="00AB5704"/>
    <w:rsid w:val="00AB576C"/>
    <w:rsid w:val="00AC1018"/>
    <w:rsid w:val="00AC14A1"/>
    <w:rsid w:val="00AC3F3D"/>
    <w:rsid w:val="00AC5734"/>
    <w:rsid w:val="00AC5E14"/>
    <w:rsid w:val="00AC61B0"/>
    <w:rsid w:val="00AC6F75"/>
    <w:rsid w:val="00AC72BF"/>
    <w:rsid w:val="00AC761A"/>
    <w:rsid w:val="00AC76FB"/>
    <w:rsid w:val="00AC7F31"/>
    <w:rsid w:val="00AD0422"/>
    <w:rsid w:val="00AD17E2"/>
    <w:rsid w:val="00AD1B4B"/>
    <w:rsid w:val="00AD2662"/>
    <w:rsid w:val="00AD2E1F"/>
    <w:rsid w:val="00AD37E4"/>
    <w:rsid w:val="00AD420F"/>
    <w:rsid w:val="00AD489E"/>
    <w:rsid w:val="00AD4D23"/>
    <w:rsid w:val="00AD52A1"/>
    <w:rsid w:val="00AD562A"/>
    <w:rsid w:val="00AD6B72"/>
    <w:rsid w:val="00AD6E53"/>
    <w:rsid w:val="00AE01D1"/>
    <w:rsid w:val="00AE0425"/>
    <w:rsid w:val="00AE0B4B"/>
    <w:rsid w:val="00AE2671"/>
    <w:rsid w:val="00AE2E3E"/>
    <w:rsid w:val="00AE3703"/>
    <w:rsid w:val="00AE47D2"/>
    <w:rsid w:val="00AE5E4E"/>
    <w:rsid w:val="00AE798A"/>
    <w:rsid w:val="00AF0D7A"/>
    <w:rsid w:val="00AF1105"/>
    <w:rsid w:val="00AF187B"/>
    <w:rsid w:val="00AF3B8B"/>
    <w:rsid w:val="00AF42DF"/>
    <w:rsid w:val="00AF4852"/>
    <w:rsid w:val="00AF6062"/>
    <w:rsid w:val="00AF7A18"/>
    <w:rsid w:val="00AF7CD7"/>
    <w:rsid w:val="00B005F6"/>
    <w:rsid w:val="00B01AA7"/>
    <w:rsid w:val="00B02721"/>
    <w:rsid w:val="00B0408F"/>
    <w:rsid w:val="00B04365"/>
    <w:rsid w:val="00B049D3"/>
    <w:rsid w:val="00B06647"/>
    <w:rsid w:val="00B07D7C"/>
    <w:rsid w:val="00B10557"/>
    <w:rsid w:val="00B1116E"/>
    <w:rsid w:val="00B11672"/>
    <w:rsid w:val="00B11775"/>
    <w:rsid w:val="00B11826"/>
    <w:rsid w:val="00B123CE"/>
    <w:rsid w:val="00B13EBE"/>
    <w:rsid w:val="00B14CAA"/>
    <w:rsid w:val="00B157CF"/>
    <w:rsid w:val="00B1613A"/>
    <w:rsid w:val="00B16897"/>
    <w:rsid w:val="00B16CA9"/>
    <w:rsid w:val="00B16D99"/>
    <w:rsid w:val="00B1729D"/>
    <w:rsid w:val="00B2024B"/>
    <w:rsid w:val="00B20969"/>
    <w:rsid w:val="00B2155B"/>
    <w:rsid w:val="00B21607"/>
    <w:rsid w:val="00B22582"/>
    <w:rsid w:val="00B231AA"/>
    <w:rsid w:val="00B236B1"/>
    <w:rsid w:val="00B25071"/>
    <w:rsid w:val="00B250A5"/>
    <w:rsid w:val="00B27029"/>
    <w:rsid w:val="00B276C3"/>
    <w:rsid w:val="00B30703"/>
    <w:rsid w:val="00B31423"/>
    <w:rsid w:val="00B3161D"/>
    <w:rsid w:val="00B31A90"/>
    <w:rsid w:val="00B3394D"/>
    <w:rsid w:val="00B33CAA"/>
    <w:rsid w:val="00B34075"/>
    <w:rsid w:val="00B34083"/>
    <w:rsid w:val="00B343ED"/>
    <w:rsid w:val="00B34D3D"/>
    <w:rsid w:val="00B34DFD"/>
    <w:rsid w:val="00B353A6"/>
    <w:rsid w:val="00B353C1"/>
    <w:rsid w:val="00B3541C"/>
    <w:rsid w:val="00B35AB0"/>
    <w:rsid w:val="00B362A2"/>
    <w:rsid w:val="00B37CEC"/>
    <w:rsid w:val="00B404FA"/>
    <w:rsid w:val="00B40AF9"/>
    <w:rsid w:val="00B40D9B"/>
    <w:rsid w:val="00B42F75"/>
    <w:rsid w:val="00B43A2C"/>
    <w:rsid w:val="00B44F87"/>
    <w:rsid w:val="00B45F22"/>
    <w:rsid w:val="00B4639E"/>
    <w:rsid w:val="00B46482"/>
    <w:rsid w:val="00B4666A"/>
    <w:rsid w:val="00B50AC7"/>
    <w:rsid w:val="00B523AB"/>
    <w:rsid w:val="00B52407"/>
    <w:rsid w:val="00B52852"/>
    <w:rsid w:val="00B542B6"/>
    <w:rsid w:val="00B55625"/>
    <w:rsid w:val="00B5711E"/>
    <w:rsid w:val="00B6069F"/>
    <w:rsid w:val="00B606B2"/>
    <w:rsid w:val="00B61123"/>
    <w:rsid w:val="00B623F2"/>
    <w:rsid w:val="00B62FCB"/>
    <w:rsid w:val="00B657B0"/>
    <w:rsid w:val="00B66C2D"/>
    <w:rsid w:val="00B66ED6"/>
    <w:rsid w:val="00B677C5"/>
    <w:rsid w:val="00B67F1E"/>
    <w:rsid w:val="00B71AC6"/>
    <w:rsid w:val="00B720D6"/>
    <w:rsid w:val="00B72F70"/>
    <w:rsid w:val="00B741D2"/>
    <w:rsid w:val="00B74448"/>
    <w:rsid w:val="00B76410"/>
    <w:rsid w:val="00B77166"/>
    <w:rsid w:val="00B77853"/>
    <w:rsid w:val="00B8019A"/>
    <w:rsid w:val="00B805A9"/>
    <w:rsid w:val="00B808D7"/>
    <w:rsid w:val="00B837D1"/>
    <w:rsid w:val="00B83D38"/>
    <w:rsid w:val="00B84A75"/>
    <w:rsid w:val="00B84CCB"/>
    <w:rsid w:val="00B84FEC"/>
    <w:rsid w:val="00B850EA"/>
    <w:rsid w:val="00B874D6"/>
    <w:rsid w:val="00B875E7"/>
    <w:rsid w:val="00B90180"/>
    <w:rsid w:val="00B90284"/>
    <w:rsid w:val="00B904BD"/>
    <w:rsid w:val="00B90FE6"/>
    <w:rsid w:val="00B91693"/>
    <w:rsid w:val="00B91D70"/>
    <w:rsid w:val="00B932A7"/>
    <w:rsid w:val="00B93F76"/>
    <w:rsid w:val="00B94668"/>
    <w:rsid w:val="00B9520C"/>
    <w:rsid w:val="00B96BBD"/>
    <w:rsid w:val="00B97537"/>
    <w:rsid w:val="00B97B59"/>
    <w:rsid w:val="00B97D7E"/>
    <w:rsid w:val="00B97E25"/>
    <w:rsid w:val="00BA0AAD"/>
    <w:rsid w:val="00BA0C0D"/>
    <w:rsid w:val="00BA0F08"/>
    <w:rsid w:val="00BA148B"/>
    <w:rsid w:val="00BA16AA"/>
    <w:rsid w:val="00BA3200"/>
    <w:rsid w:val="00BA4F7A"/>
    <w:rsid w:val="00BA55B1"/>
    <w:rsid w:val="00BA565C"/>
    <w:rsid w:val="00BA597A"/>
    <w:rsid w:val="00BA62BA"/>
    <w:rsid w:val="00BA6336"/>
    <w:rsid w:val="00BA6B19"/>
    <w:rsid w:val="00BA6D44"/>
    <w:rsid w:val="00BA798C"/>
    <w:rsid w:val="00BB03DF"/>
    <w:rsid w:val="00BB0CCE"/>
    <w:rsid w:val="00BB17D8"/>
    <w:rsid w:val="00BB2301"/>
    <w:rsid w:val="00BB35B1"/>
    <w:rsid w:val="00BB38E4"/>
    <w:rsid w:val="00BB3B36"/>
    <w:rsid w:val="00BB3BAF"/>
    <w:rsid w:val="00BB5E34"/>
    <w:rsid w:val="00BB6595"/>
    <w:rsid w:val="00BB6D44"/>
    <w:rsid w:val="00BB6FE0"/>
    <w:rsid w:val="00BB79E0"/>
    <w:rsid w:val="00BB7E3B"/>
    <w:rsid w:val="00BC0886"/>
    <w:rsid w:val="00BC0A27"/>
    <w:rsid w:val="00BC1869"/>
    <w:rsid w:val="00BC2666"/>
    <w:rsid w:val="00BC2B7D"/>
    <w:rsid w:val="00BC5695"/>
    <w:rsid w:val="00BC6EC2"/>
    <w:rsid w:val="00BC73E9"/>
    <w:rsid w:val="00BC7E4B"/>
    <w:rsid w:val="00BD0157"/>
    <w:rsid w:val="00BD0622"/>
    <w:rsid w:val="00BD0638"/>
    <w:rsid w:val="00BD185A"/>
    <w:rsid w:val="00BD1D3C"/>
    <w:rsid w:val="00BD2719"/>
    <w:rsid w:val="00BD2EEF"/>
    <w:rsid w:val="00BD30BD"/>
    <w:rsid w:val="00BD35EF"/>
    <w:rsid w:val="00BD394A"/>
    <w:rsid w:val="00BD3AA5"/>
    <w:rsid w:val="00BD3D41"/>
    <w:rsid w:val="00BD3E7A"/>
    <w:rsid w:val="00BD55AC"/>
    <w:rsid w:val="00BD594F"/>
    <w:rsid w:val="00BD5DDC"/>
    <w:rsid w:val="00BD62A0"/>
    <w:rsid w:val="00BD6FE8"/>
    <w:rsid w:val="00BD71F0"/>
    <w:rsid w:val="00BD74B3"/>
    <w:rsid w:val="00BD7D3A"/>
    <w:rsid w:val="00BE09D4"/>
    <w:rsid w:val="00BE1906"/>
    <w:rsid w:val="00BE2C67"/>
    <w:rsid w:val="00BE4C41"/>
    <w:rsid w:val="00BE5073"/>
    <w:rsid w:val="00BE5418"/>
    <w:rsid w:val="00BE5942"/>
    <w:rsid w:val="00BE5A32"/>
    <w:rsid w:val="00BE601D"/>
    <w:rsid w:val="00BE6E84"/>
    <w:rsid w:val="00BE71D2"/>
    <w:rsid w:val="00BE7785"/>
    <w:rsid w:val="00BE79E9"/>
    <w:rsid w:val="00BF055B"/>
    <w:rsid w:val="00BF0600"/>
    <w:rsid w:val="00BF1849"/>
    <w:rsid w:val="00BF1E63"/>
    <w:rsid w:val="00BF2022"/>
    <w:rsid w:val="00BF213D"/>
    <w:rsid w:val="00BF29FD"/>
    <w:rsid w:val="00BF4087"/>
    <w:rsid w:val="00BF4535"/>
    <w:rsid w:val="00BF5326"/>
    <w:rsid w:val="00BF55EC"/>
    <w:rsid w:val="00BF59F4"/>
    <w:rsid w:val="00BF64A8"/>
    <w:rsid w:val="00BF689C"/>
    <w:rsid w:val="00BF6EE6"/>
    <w:rsid w:val="00C00454"/>
    <w:rsid w:val="00C01006"/>
    <w:rsid w:val="00C01377"/>
    <w:rsid w:val="00C016C5"/>
    <w:rsid w:val="00C01F85"/>
    <w:rsid w:val="00C0275A"/>
    <w:rsid w:val="00C03093"/>
    <w:rsid w:val="00C03754"/>
    <w:rsid w:val="00C04870"/>
    <w:rsid w:val="00C04AF5"/>
    <w:rsid w:val="00C04E6A"/>
    <w:rsid w:val="00C04E7E"/>
    <w:rsid w:val="00C0533E"/>
    <w:rsid w:val="00C05468"/>
    <w:rsid w:val="00C05E43"/>
    <w:rsid w:val="00C069AB"/>
    <w:rsid w:val="00C06E61"/>
    <w:rsid w:val="00C07CC0"/>
    <w:rsid w:val="00C10109"/>
    <w:rsid w:val="00C1253F"/>
    <w:rsid w:val="00C12845"/>
    <w:rsid w:val="00C12D34"/>
    <w:rsid w:val="00C1573E"/>
    <w:rsid w:val="00C157FA"/>
    <w:rsid w:val="00C172BB"/>
    <w:rsid w:val="00C17A38"/>
    <w:rsid w:val="00C2193E"/>
    <w:rsid w:val="00C22998"/>
    <w:rsid w:val="00C23348"/>
    <w:rsid w:val="00C23492"/>
    <w:rsid w:val="00C2380A"/>
    <w:rsid w:val="00C23DDC"/>
    <w:rsid w:val="00C23E46"/>
    <w:rsid w:val="00C23F4E"/>
    <w:rsid w:val="00C250D5"/>
    <w:rsid w:val="00C2673C"/>
    <w:rsid w:val="00C27D1D"/>
    <w:rsid w:val="00C31958"/>
    <w:rsid w:val="00C32627"/>
    <w:rsid w:val="00C33183"/>
    <w:rsid w:val="00C33FC5"/>
    <w:rsid w:val="00C33FDE"/>
    <w:rsid w:val="00C341EA"/>
    <w:rsid w:val="00C34E3A"/>
    <w:rsid w:val="00C34F22"/>
    <w:rsid w:val="00C35B10"/>
    <w:rsid w:val="00C35E6E"/>
    <w:rsid w:val="00C37AFE"/>
    <w:rsid w:val="00C37D79"/>
    <w:rsid w:val="00C41512"/>
    <w:rsid w:val="00C41A1D"/>
    <w:rsid w:val="00C427B9"/>
    <w:rsid w:val="00C43A00"/>
    <w:rsid w:val="00C44F11"/>
    <w:rsid w:val="00C4727D"/>
    <w:rsid w:val="00C47DA1"/>
    <w:rsid w:val="00C5049C"/>
    <w:rsid w:val="00C50C20"/>
    <w:rsid w:val="00C51382"/>
    <w:rsid w:val="00C51EB9"/>
    <w:rsid w:val="00C526E3"/>
    <w:rsid w:val="00C5290F"/>
    <w:rsid w:val="00C52E5B"/>
    <w:rsid w:val="00C54E15"/>
    <w:rsid w:val="00C55F0D"/>
    <w:rsid w:val="00C569F5"/>
    <w:rsid w:val="00C6009C"/>
    <w:rsid w:val="00C60BBD"/>
    <w:rsid w:val="00C60BD3"/>
    <w:rsid w:val="00C64D51"/>
    <w:rsid w:val="00C64D95"/>
    <w:rsid w:val="00C64DDC"/>
    <w:rsid w:val="00C6559F"/>
    <w:rsid w:val="00C658A1"/>
    <w:rsid w:val="00C65C1D"/>
    <w:rsid w:val="00C66666"/>
    <w:rsid w:val="00C6736D"/>
    <w:rsid w:val="00C67D39"/>
    <w:rsid w:val="00C67F5C"/>
    <w:rsid w:val="00C7015D"/>
    <w:rsid w:val="00C70232"/>
    <w:rsid w:val="00C7033E"/>
    <w:rsid w:val="00C71433"/>
    <w:rsid w:val="00C7143E"/>
    <w:rsid w:val="00C7153F"/>
    <w:rsid w:val="00C717B0"/>
    <w:rsid w:val="00C74186"/>
    <w:rsid w:val="00C7460F"/>
    <w:rsid w:val="00C7487B"/>
    <w:rsid w:val="00C75AFD"/>
    <w:rsid w:val="00C762CD"/>
    <w:rsid w:val="00C805B2"/>
    <w:rsid w:val="00C80AA2"/>
    <w:rsid w:val="00C80EE7"/>
    <w:rsid w:val="00C814DB"/>
    <w:rsid w:val="00C81CBD"/>
    <w:rsid w:val="00C82EE0"/>
    <w:rsid w:val="00C835D4"/>
    <w:rsid w:val="00C83D1B"/>
    <w:rsid w:val="00C83FCD"/>
    <w:rsid w:val="00C84792"/>
    <w:rsid w:val="00C8491A"/>
    <w:rsid w:val="00C850E3"/>
    <w:rsid w:val="00C85C6B"/>
    <w:rsid w:val="00C85F17"/>
    <w:rsid w:val="00C86339"/>
    <w:rsid w:val="00C86DCF"/>
    <w:rsid w:val="00C901AA"/>
    <w:rsid w:val="00C92529"/>
    <w:rsid w:val="00C93C5D"/>
    <w:rsid w:val="00C94007"/>
    <w:rsid w:val="00C9406E"/>
    <w:rsid w:val="00C9488E"/>
    <w:rsid w:val="00C95DFB"/>
    <w:rsid w:val="00C96722"/>
    <w:rsid w:val="00C9698E"/>
    <w:rsid w:val="00C96EFB"/>
    <w:rsid w:val="00C9714C"/>
    <w:rsid w:val="00CA1E67"/>
    <w:rsid w:val="00CA333B"/>
    <w:rsid w:val="00CA5F73"/>
    <w:rsid w:val="00CA64A8"/>
    <w:rsid w:val="00CA65CE"/>
    <w:rsid w:val="00CA6706"/>
    <w:rsid w:val="00CA68A7"/>
    <w:rsid w:val="00CA7758"/>
    <w:rsid w:val="00CB02EA"/>
    <w:rsid w:val="00CB27D5"/>
    <w:rsid w:val="00CB2B33"/>
    <w:rsid w:val="00CB2D25"/>
    <w:rsid w:val="00CB3447"/>
    <w:rsid w:val="00CB47BE"/>
    <w:rsid w:val="00CB5EE4"/>
    <w:rsid w:val="00CB60C8"/>
    <w:rsid w:val="00CB6690"/>
    <w:rsid w:val="00CB6EB0"/>
    <w:rsid w:val="00CB7000"/>
    <w:rsid w:val="00CB71A6"/>
    <w:rsid w:val="00CC02AD"/>
    <w:rsid w:val="00CC2BDE"/>
    <w:rsid w:val="00CC2E2A"/>
    <w:rsid w:val="00CC3EB4"/>
    <w:rsid w:val="00CC477E"/>
    <w:rsid w:val="00CC4E6D"/>
    <w:rsid w:val="00CC538B"/>
    <w:rsid w:val="00CC55CD"/>
    <w:rsid w:val="00CC57A9"/>
    <w:rsid w:val="00CC5BD8"/>
    <w:rsid w:val="00CC5CD2"/>
    <w:rsid w:val="00CC66CA"/>
    <w:rsid w:val="00CC7468"/>
    <w:rsid w:val="00CD0A1E"/>
    <w:rsid w:val="00CD0D7D"/>
    <w:rsid w:val="00CD0FC1"/>
    <w:rsid w:val="00CD1542"/>
    <w:rsid w:val="00CD2366"/>
    <w:rsid w:val="00CD2757"/>
    <w:rsid w:val="00CD37EE"/>
    <w:rsid w:val="00CD5850"/>
    <w:rsid w:val="00CD5B1B"/>
    <w:rsid w:val="00CD6439"/>
    <w:rsid w:val="00CE07C5"/>
    <w:rsid w:val="00CE0F58"/>
    <w:rsid w:val="00CE22BC"/>
    <w:rsid w:val="00CE2AAF"/>
    <w:rsid w:val="00CE396D"/>
    <w:rsid w:val="00CE3993"/>
    <w:rsid w:val="00CE436D"/>
    <w:rsid w:val="00CE5D7F"/>
    <w:rsid w:val="00CF1E7C"/>
    <w:rsid w:val="00CF2046"/>
    <w:rsid w:val="00CF20D4"/>
    <w:rsid w:val="00CF38DD"/>
    <w:rsid w:val="00CF4AD4"/>
    <w:rsid w:val="00CF50A1"/>
    <w:rsid w:val="00CF5283"/>
    <w:rsid w:val="00CF529F"/>
    <w:rsid w:val="00CF7056"/>
    <w:rsid w:val="00CF77A4"/>
    <w:rsid w:val="00CF780D"/>
    <w:rsid w:val="00CF79C7"/>
    <w:rsid w:val="00CF7FEE"/>
    <w:rsid w:val="00D0040E"/>
    <w:rsid w:val="00D009DF"/>
    <w:rsid w:val="00D011EE"/>
    <w:rsid w:val="00D0232D"/>
    <w:rsid w:val="00D02B06"/>
    <w:rsid w:val="00D0408F"/>
    <w:rsid w:val="00D04205"/>
    <w:rsid w:val="00D055BD"/>
    <w:rsid w:val="00D06643"/>
    <w:rsid w:val="00D0666D"/>
    <w:rsid w:val="00D07657"/>
    <w:rsid w:val="00D0793C"/>
    <w:rsid w:val="00D07D25"/>
    <w:rsid w:val="00D07F25"/>
    <w:rsid w:val="00D10012"/>
    <w:rsid w:val="00D112B7"/>
    <w:rsid w:val="00D128FF"/>
    <w:rsid w:val="00D139C3"/>
    <w:rsid w:val="00D14139"/>
    <w:rsid w:val="00D153C5"/>
    <w:rsid w:val="00D15744"/>
    <w:rsid w:val="00D15B58"/>
    <w:rsid w:val="00D15BA6"/>
    <w:rsid w:val="00D20B8A"/>
    <w:rsid w:val="00D2110A"/>
    <w:rsid w:val="00D22362"/>
    <w:rsid w:val="00D2269C"/>
    <w:rsid w:val="00D22C70"/>
    <w:rsid w:val="00D230C2"/>
    <w:rsid w:val="00D24C51"/>
    <w:rsid w:val="00D25325"/>
    <w:rsid w:val="00D25477"/>
    <w:rsid w:val="00D255B0"/>
    <w:rsid w:val="00D275EE"/>
    <w:rsid w:val="00D27938"/>
    <w:rsid w:val="00D27F0C"/>
    <w:rsid w:val="00D316C5"/>
    <w:rsid w:val="00D332B0"/>
    <w:rsid w:val="00D340C6"/>
    <w:rsid w:val="00D34212"/>
    <w:rsid w:val="00D3613A"/>
    <w:rsid w:val="00D403B2"/>
    <w:rsid w:val="00D40800"/>
    <w:rsid w:val="00D41497"/>
    <w:rsid w:val="00D41FF8"/>
    <w:rsid w:val="00D42112"/>
    <w:rsid w:val="00D4349A"/>
    <w:rsid w:val="00D43723"/>
    <w:rsid w:val="00D440A4"/>
    <w:rsid w:val="00D44A20"/>
    <w:rsid w:val="00D455EE"/>
    <w:rsid w:val="00D45C47"/>
    <w:rsid w:val="00D462C3"/>
    <w:rsid w:val="00D47683"/>
    <w:rsid w:val="00D51295"/>
    <w:rsid w:val="00D52989"/>
    <w:rsid w:val="00D52C8D"/>
    <w:rsid w:val="00D53BC5"/>
    <w:rsid w:val="00D54755"/>
    <w:rsid w:val="00D55320"/>
    <w:rsid w:val="00D5581F"/>
    <w:rsid w:val="00D55F2D"/>
    <w:rsid w:val="00D56EF5"/>
    <w:rsid w:val="00D57F26"/>
    <w:rsid w:val="00D60F9B"/>
    <w:rsid w:val="00D62391"/>
    <w:rsid w:val="00D634AF"/>
    <w:rsid w:val="00D63931"/>
    <w:rsid w:val="00D64AC3"/>
    <w:rsid w:val="00D64FDE"/>
    <w:rsid w:val="00D6519C"/>
    <w:rsid w:val="00D65D33"/>
    <w:rsid w:val="00D67405"/>
    <w:rsid w:val="00D71749"/>
    <w:rsid w:val="00D73584"/>
    <w:rsid w:val="00D75EBF"/>
    <w:rsid w:val="00D77288"/>
    <w:rsid w:val="00D77B98"/>
    <w:rsid w:val="00D809D0"/>
    <w:rsid w:val="00D8124B"/>
    <w:rsid w:val="00D8368D"/>
    <w:rsid w:val="00D84043"/>
    <w:rsid w:val="00D844B8"/>
    <w:rsid w:val="00D86348"/>
    <w:rsid w:val="00D86ECC"/>
    <w:rsid w:val="00D9035E"/>
    <w:rsid w:val="00D918FA"/>
    <w:rsid w:val="00D92A24"/>
    <w:rsid w:val="00D92ACC"/>
    <w:rsid w:val="00D939C2"/>
    <w:rsid w:val="00D94360"/>
    <w:rsid w:val="00D94621"/>
    <w:rsid w:val="00D94B90"/>
    <w:rsid w:val="00D954A6"/>
    <w:rsid w:val="00D9691E"/>
    <w:rsid w:val="00DA0196"/>
    <w:rsid w:val="00DA2AAC"/>
    <w:rsid w:val="00DA31A8"/>
    <w:rsid w:val="00DA350C"/>
    <w:rsid w:val="00DA374E"/>
    <w:rsid w:val="00DA4647"/>
    <w:rsid w:val="00DA4E65"/>
    <w:rsid w:val="00DA5D3E"/>
    <w:rsid w:val="00DA60C3"/>
    <w:rsid w:val="00DA6408"/>
    <w:rsid w:val="00DA65C4"/>
    <w:rsid w:val="00DA7983"/>
    <w:rsid w:val="00DA7D3C"/>
    <w:rsid w:val="00DB111C"/>
    <w:rsid w:val="00DB1CD2"/>
    <w:rsid w:val="00DB34DC"/>
    <w:rsid w:val="00DB4175"/>
    <w:rsid w:val="00DB56A6"/>
    <w:rsid w:val="00DB5EB4"/>
    <w:rsid w:val="00DB6634"/>
    <w:rsid w:val="00DC0404"/>
    <w:rsid w:val="00DC07E5"/>
    <w:rsid w:val="00DC35EC"/>
    <w:rsid w:val="00DC39FC"/>
    <w:rsid w:val="00DC3CCF"/>
    <w:rsid w:val="00DC4209"/>
    <w:rsid w:val="00DC529D"/>
    <w:rsid w:val="00DC5882"/>
    <w:rsid w:val="00DC748E"/>
    <w:rsid w:val="00DC7F28"/>
    <w:rsid w:val="00DD12FC"/>
    <w:rsid w:val="00DD1CF8"/>
    <w:rsid w:val="00DD26C4"/>
    <w:rsid w:val="00DD3A7C"/>
    <w:rsid w:val="00DD44AF"/>
    <w:rsid w:val="00DD4CB9"/>
    <w:rsid w:val="00DD4F03"/>
    <w:rsid w:val="00DD6EE8"/>
    <w:rsid w:val="00DD76AA"/>
    <w:rsid w:val="00DD79AE"/>
    <w:rsid w:val="00DE02DD"/>
    <w:rsid w:val="00DE0B73"/>
    <w:rsid w:val="00DE0D22"/>
    <w:rsid w:val="00DE0F94"/>
    <w:rsid w:val="00DE21EA"/>
    <w:rsid w:val="00DE29C6"/>
    <w:rsid w:val="00DE2D6F"/>
    <w:rsid w:val="00DE3D7C"/>
    <w:rsid w:val="00DE3E81"/>
    <w:rsid w:val="00DE5174"/>
    <w:rsid w:val="00DE5B9C"/>
    <w:rsid w:val="00DE7286"/>
    <w:rsid w:val="00DE7986"/>
    <w:rsid w:val="00DE7FFE"/>
    <w:rsid w:val="00DF06E2"/>
    <w:rsid w:val="00DF1F83"/>
    <w:rsid w:val="00DF373D"/>
    <w:rsid w:val="00DF3F53"/>
    <w:rsid w:val="00DF41FA"/>
    <w:rsid w:val="00DF45DF"/>
    <w:rsid w:val="00DF5F0C"/>
    <w:rsid w:val="00DF6313"/>
    <w:rsid w:val="00DF65CE"/>
    <w:rsid w:val="00DF6813"/>
    <w:rsid w:val="00DF6AB5"/>
    <w:rsid w:val="00DF71D7"/>
    <w:rsid w:val="00DF7591"/>
    <w:rsid w:val="00E002CC"/>
    <w:rsid w:val="00E026D9"/>
    <w:rsid w:val="00E029DF"/>
    <w:rsid w:val="00E02A4C"/>
    <w:rsid w:val="00E03FF6"/>
    <w:rsid w:val="00E04BAA"/>
    <w:rsid w:val="00E0572B"/>
    <w:rsid w:val="00E05DFD"/>
    <w:rsid w:val="00E05FA9"/>
    <w:rsid w:val="00E064B3"/>
    <w:rsid w:val="00E07F6C"/>
    <w:rsid w:val="00E10FDB"/>
    <w:rsid w:val="00E11050"/>
    <w:rsid w:val="00E11417"/>
    <w:rsid w:val="00E11AE7"/>
    <w:rsid w:val="00E11C92"/>
    <w:rsid w:val="00E130CA"/>
    <w:rsid w:val="00E13282"/>
    <w:rsid w:val="00E13546"/>
    <w:rsid w:val="00E14076"/>
    <w:rsid w:val="00E14A6A"/>
    <w:rsid w:val="00E14AAA"/>
    <w:rsid w:val="00E1513A"/>
    <w:rsid w:val="00E23252"/>
    <w:rsid w:val="00E24488"/>
    <w:rsid w:val="00E24EF9"/>
    <w:rsid w:val="00E2549C"/>
    <w:rsid w:val="00E26909"/>
    <w:rsid w:val="00E26C70"/>
    <w:rsid w:val="00E2725E"/>
    <w:rsid w:val="00E302FC"/>
    <w:rsid w:val="00E310CF"/>
    <w:rsid w:val="00E3252B"/>
    <w:rsid w:val="00E32EE8"/>
    <w:rsid w:val="00E336EC"/>
    <w:rsid w:val="00E34160"/>
    <w:rsid w:val="00E34B34"/>
    <w:rsid w:val="00E351A9"/>
    <w:rsid w:val="00E357D1"/>
    <w:rsid w:val="00E371C3"/>
    <w:rsid w:val="00E37950"/>
    <w:rsid w:val="00E4049D"/>
    <w:rsid w:val="00E42134"/>
    <w:rsid w:val="00E425AA"/>
    <w:rsid w:val="00E428F0"/>
    <w:rsid w:val="00E42E2C"/>
    <w:rsid w:val="00E43749"/>
    <w:rsid w:val="00E44A5B"/>
    <w:rsid w:val="00E45446"/>
    <w:rsid w:val="00E46A31"/>
    <w:rsid w:val="00E502AF"/>
    <w:rsid w:val="00E5056B"/>
    <w:rsid w:val="00E51FD2"/>
    <w:rsid w:val="00E524A5"/>
    <w:rsid w:val="00E52FB2"/>
    <w:rsid w:val="00E538DA"/>
    <w:rsid w:val="00E5655E"/>
    <w:rsid w:val="00E56C32"/>
    <w:rsid w:val="00E608BA"/>
    <w:rsid w:val="00E60BA9"/>
    <w:rsid w:val="00E61E2C"/>
    <w:rsid w:val="00E63B19"/>
    <w:rsid w:val="00E64386"/>
    <w:rsid w:val="00E64FE1"/>
    <w:rsid w:val="00E66CA0"/>
    <w:rsid w:val="00E66F63"/>
    <w:rsid w:val="00E6739E"/>
    <w:rsid w:val="00E6770C"/>
    <w:rsid w:val="00E724F5"/>
    <w:rsid w:val="00E72E27"/>
    <w:rsid w:val="00E732D3"/>
    <w:rsid w:val="00E7399E"/>
    <w:rsid w:val="00E7454D"/>
    <w:rsid w:val="00E74CCD"/>
    <w:rsid w:val="00E75478"/>
    <w:rsid w:val="00E756B8"/>
    <w:rsid w:val="00E7652B"/>
    <w:rsid w:val="00E773C9"/>
    <w:rsid w:val="00E83262"/>
    <w:rsid w:val="00E84332"/>
    <w:rsid w:val="00E84D01"/>
    <w:rsid w:val="00E84E82"/>
    <w:rsid w:val="00E85559"/>
    <w:rsid w:val="00E85757"/>
    <w:rsid w:val="00E85A12"/>
    <w:rsid w:val="00E8661E"/>
    <w:rsid w:val="00E86F49"/>
    <w:rsid w:val="00E86FF7"/>
    <w:rsid w:val="00E8795E"/>
    <w:rsid w:val="00E9017E"/>
    <w:rsid w:val="00E90C8A"/>
    <w:rsid w:val="00E9303A"/>
    <w:rsid w:val="00E932B2"/>
    <w:rsid w:val="00E93AA4"/>
    <w:rsid w:val="00E9400F"/>
    <w:rsid w:val="00E949E9"/>
    <w:rsid w:val="00E94CCF"/>
    <w:rsid w:val="00E94DE5"/>
    <w:rsid w:val="00E95B69"/>
    <w:rsid w:val="00E95DD1"/>
    <w:rsid w:val="00E96C97"/>
    <w:rsid w:val="00E977EB"/>
    <w:rsid w:val="00E97D4F"/>
    <w:rsid w:val="00EA1323"/>
    <w:rsid w:val="00EA1EB5"/>
    <w:rsid w:val="00EA22B2"/>
    <w:rsid w:val="00EA276A"/>
    <w:rsid w:val="00EA2FCD"/>
    <w:rsid w:val="00EA3106"/>
    <w:rsid w:val="00EA38C1"/>
    <w:rsid w:val="00EA42BA"/>
    <w:rsid w:val="00EA454B"/>
    <w:rsid w:val="00EA48FE"/>
    <w:rsid w:val="00EA60D0"/>
    <w:rsid w:val="00EA6418"/>
    <w:rsid w:val="00EA687A"/>
    <w:rsid w:val="00EA6F94"/>
    <w:rsid w:val="00EA7512"/>
    <w:rsid w:val="00EA7E47"/>
    <w:rsid w:val="00EB1035"/>
    <w:rsid w:val="00EB178E"/>
    <w:rsid w:val="00EB210F"/>
    <w:rsid w:val="00EB262A"/>
    <w:rsid w:val="00EB27B5"/>
    <w:rsid w:val="00EB332C"/>
    <w:rsid w:val="00EB362D"/>
    <w:rsid w:val="00EB44E4"/>
    <w:rsid w:val="00EB5441"/>
    <w:rsid w:val="00EB55CC"/>
    <w:rsid w:val="00EB69CE"/>
    <w:rsid w:val="00EC0082"/>
    <w:rsid w:val="00EC0A5C"/>
    <w:rsid w:val="00EC161C"/>
    <w:rsid w:val="00EC32EE"/>
    <w:rsid w:val="00EC5509"/>
    <w:rsid w:val="00EC583E"/>
    <w:rsid w:val="00EC5858"/>
    <w:rsid w:val="00EC58D1"/>
    <w:rsid w:val="00EC6404"/>
    <w:rsid w:val="00EC753B"/>
    <w:rsid w:val="00EC75A0"/>
    <w:rsid w:val="00EC7780"/>
    <w:rsid w:val="00ED00AB"/>
    <w:rsid w:val="00ED0211"/>
    <w:rsid w:val="00ED0611"/>
    <w:rsid w:val="00ED0C57"/>
    <w:rsid w:val="00ED1755"/>
    <w:rsid w:val="00ED1F03"/>
    <w:rsid w:val="00ED2C10"/>
    <w:rsid w:val="00ED3EE4"/>
    <w:rsid w:val="00ED5132"/>
    <w:rsid w:val="00ED5222"/>
    <w:rsid w:val="00ED5F3E"/>
    <w:rsid w:val="00ED62EF"/>
    <w:rsid w:val="00ED76BB"/>
    <w:rsid w:val="00ED7A75"/>
    <w:rsid w:val="00ED7C32"/>
    <w:rsid w:val="00EE12C9"/>
    <w:rsid w:val="00EE1A97"/>
    <w:rsid w:val="00EE24FA"/>
    <w:rsid w:val="00EE2534"/>
    <w:rsid w:val="00EE3055"/>
    <w:rsid w:val="00EE36A0"/>
    <w:rsid w:val="00EE4EA4"/>
    <w:rsid w:val="00EE5F9C"/>
    <w:rsid w:val="00EE6169"/>
    <w:rsid w:val="00EE77C9"/>
    <w:rsid w:val="00EE7855"/>
    <w:rsid w:val="00EE7CBC"/>
    <w:rsid w:val="00EE7F24"/>
    <w:rsid w:val="00EF06C6"/>
    <w:rsid w:val="00EF2D0A"/>
    <w:rsid w:val="00EF3CA1"/>
    <w:rsid w:val="00EF3CFA"/>
    <w:rsid w:val="00EF6506"/>
    <w:rsid w:val="00EF6B1E"/>
    <w:rsid w:val="00EF78D3"/>
    <w:rsid w:val="00EF7F9E"/>
    <w:rsid w:val="00F00A6A"/>
    <w:rsid w:val="00F0116D"/>
    <w:rsid w:val="00F01633"/>
    <w:rsid w:val="00F01937"/>
    <w:rsid w:val="00F01C8C"/>
    <w:rsid w:val="00F01D4D"/>
    <w:rsid w:val="00F03209"/>
    <w:rsid w:val="00F0454C"/>
    <w:rsid w:val="00F05803"/>
    <w:rsid w:val="00F06AED"/>
    <w:rsid w:val="00F06D09"/>
    <w:rsid w:val="00F07F47"/>
    <w:rsid w:val="00F103F3"/>
    <w:rsid w:val="00F106FA"/>
    <w:rsid w:val="00F10ADA"/>
    <w:rsid w:val="00F11818"/>
    <w:rsid w:val="00F11D78"/>
    <w:rsid w:val="00F12FFA"/>
    <w:rsid w:val="00F13245"/>
    <w:rsid w:val="00F13CC8"/>
    <w:rsid w:val="00F13DF0"/>
    <w:rsid w:val="00F1448E"/>
    <w:rsid w:val="00F153B4"/>
    <w:rsid w:val="00F15EBF"/>
    <w:rsid w:val="00F171B7"/>
    <w:rsid w:val="00F2025A"/>
    <w:rsid w:val="00F219A0"/>
    <w:rsid w:val="00F2306E"/>
    <w:rsid w:val="00F232E9"/>
    <w:rsid w:val="00F23EF1"/>
    <w:rsid w:val="00F2497B"/>
    <w:rsid w:val="00F24FAB"/>
    <w:rsid w:val="00F257D0"/>
    <w:rsid w:val="00F2717F"/>
    <w:rsid w:val="00F27C84"/>
    <w:rsid w:val="00F3019B"/>
    <w:rsid w:val="00F3055B"/>
    <w:rsid w:val="00F30B20"/>
    <w:rsid w:val="00F31EEB"/>
    <w:rsid w:val="00F32A5C"/>
    <w:rsid w:val="00F33501"/>
    <w:rsid w:val="00F33C8A"/>
    <w:rsid w:val="00F35A99"/>
    <w:rsid w:val="00F368F1"/>
    <w:rsid w:val="00F374B0"/>
    <w:rsid w:val="00F37BF7"/>
    <w:rsid w:val="00F37C2F"/>
    <w:rsid w:val="00F37FAF"/>
    <w:rsid w:val="00F40A6C"/>
    <w:rsid w:val="00F41D93"/>
    <w:rsid w:val="00F42218"/>
    <w:rsid w:val="00F4292B"/>
    <w:rsid w:val="00F448B6"/>
    <w:rsid w:val="00F448D0"/>
    <w:rsid w:val="00F454BC"/>
    <w:rsid w:val="00F456EB"/>
    <w:rsid w:val="00F461A0"/>
    <w:rsid w:val="00F46282"/>
    <w:rsid w:val="00F4640A"/>
    <w:rsid w:val="00F46A24"/>
    <w:rsid w:val="00F47017"/>
    <w:rsid w:val="00F47276"/>
    <w:rsid w:val="00F478CD"/>
    <w:rsid w:val="00F47D77"/>
    <w:rsid w:val="00F50299"/>
    <w:rsid w:val="00F5030A"/>
    <w:rsid w:val="00F514F1"/>
    <w:rsid w:val="00F51594"/>
    <w:rsid w:val="00F51860"/>
    <w:rsid w:val="00F52857"/>
    <w:rsid w:val="00F52C5C"/>
    <w:rsid w:val="00F5389E"/>
    <w:rsid w:val="00F53ABD"/>
    <w:rsid w:val="00F53D76"/>
    <w:rsid w:val="00F54217"/>
    <w:rsid w:val="00F54AAC"/>
    <w:rsid w:val="00F551EF"/>
    <w:rsid w:val="00F553AE"/>
    <w:rsid w:val="00F55751"/>
    <w:rsid w:val="00F573E9"/>
    <w:rsid w:val="00F5754A"/>
    <w:rsid w:val="00F5789B"/>
    <w:rsid w:val="00F57B0C"/>
    <w:rsid w:val="00F627FE"/>
    <w:rsid w:val="00F63AE2"/>
    <w:rsid w:val="00F643A6"/>
    <w:rsid w:val="00F64F46"/>
    <w:rsid w:val="00F6540C"/>
    <w:rsid w:val="00F66649"/>
    <w:rsid w:val="00F66899"/>
    <w:rsid w:val="00F67670"/>
    <w:rsid w:val="00F70114"/>
    <w:rsid w:val="00F71591"/>
    <w:rsid w:val="00F71626"/>
    <w:rsid w:val="00F73236"/>
    <w:rsid w:val="00F740D0"/>
    <w:rsid w:val="00F749BE"/>
    <w:rsid w:val="00F74C48"/>
    <w:rsid w:val="00F753A4"/>
    <w:rsid w:val="00F754CC"/>
    <w:rsid w:val="00F768EB"/>
    <w:rsid w:val="00F81D7B"/>
    <w:rsid w:val="00F81EB6"/>
    <w:rsid w:val="00F829FE"/>
    <w:rsid w:val="00F83EF3"/>
    <w:rsid w:val="00F8459E"/>
    <w:rsid w:val="00F8528C"/>
    <w:rsid w:val="00F855F5"/>
    <w:rsid w:val="00F867DB"/>
    <w:rsid w:val="00F86E54"/>
    <w:rsid w:val="00F87A3E"/>
    <w:rsid w:val="00F87F9E"/>
    <w:rsid w:val="00F909B8"/>
    <w:rsid w:val="00F91B83"/>
    <w:rsid w:val="00F92B06"/>
    <w:rsid w:val="00F9310C"/>
    <w:rsid w:val="00F94C37"/>
    <w:rsid w:val="00F95951"/>
    <w:rsid w:val="00F95AF3"/>
    <w:rsid w:val="00F96321"/>
    <w:rsid w:val="00F96553"/>
    <w:rsid w:val="00F96ACA"/>
    <w:rsid w:val="00F96B4E"/>
    <w:rsid w:val="00F96CE7"/>
    <w:rsid w:val="00F97AD6"/>
    <w:rsid w:val="00FA0838"/>
    <w:rsid w:val="00FA09BB"/>
    <w:rsid w:val="00FA0CA1"/>
    <w:rsid w:val="00FA0DD0"/>
    <w:rsid w:val="00FA1A89"/>
    <w:rsid w:val="00FA1C1A"/>
    <w:rsid w:val="00FA1DB3"/>
    <w:rsid w:val="00FA1F50"/>
    <w:rsid w:val="00FA390B"/>
    <w:rsid w:val="00FA4CA2"/>
    <w:rsid w:val="00FA4F0F"/>
    <w:rsid w:val="00FA5565"/>
    <w:rsid w:val="00FA71BF"/>
    <w:rsid w:val="00FB0229"/>
    <w:rsid w:val="00FB206C"/>
    <w:rsid w:val="00FB2A21"/>
    <w:rsid w:val="00FB3D9E"/>
    <w:rsid w:val="00FB3E9E"/>
    <w:rsid w:val="00FB449C"/>
    <w:rsid w:val="00FB4575"/>
    <w:rsid w:val="00FB46B7"/>
    <w:rsid w:val="00FB4CF5"/>
    <w:rsid w:val="00FB4D5D"/>
    <w:rsid w:val="00FB5F0E"/>
    <w:rsid w:val="00FB71AE"/>
    <w:rsid w:val="00FC1BF4"/>
    <w:rsid w:val="00FC1FDF"/>
    <w:rsid w:val="00FC2454"/>
    <w:rsid w:val="00FC25CC"/>
    <w:rsid w:val="00FC54AE"/>
    <w:rsid w:val="00FC5D5C"/>
    <w:rsid w:val="00FC771F"/>
    <w:rsid w:val="00FD21D9"/>
    <w:rsid w:val="00FD30ED"/>
    <w:rsid w:val="00FD4557"/>
    <w:rsid w:val="00FD45BC"/>
    <w:rsid w:val="00FD4DF7"/>
    <w:rsid w:val="00FD6A58"/>
    <w:rsid w:val="00FD6BBB"/>
    <w:rsid w:val="00FD6BCD"/>
    <w:rsid w:val="00FD7AED"/>
    <w:rsid w:val="00FD7C06"/>
    <w:rsid w:val="00FD7E1C"/>
    <w:rsid w:val="00FE0050"/>
    <w:rsid w:val="00FE0CF1"/>
    <w:rsid w:val="00FE0EFF"/>
    <w:rsid w:val="00FE34B3"/>
    <w:rsid w:val="00FE4851"/>
    <w:rsid w:val="00FE4A3A"/>
    <w:rsid w:val="00FE4C1E"/>
    <w:rsid w:val="00FE55BE"/>
    <w:rsid w:val="00FE5724"/>
    <w:rsid w:val="00FE5E15"/>
    <w:rsid w:val="00FE66BD"/>
    <w:rsid w:val="00FE6F1F"/>
    <w:rsid w:val="00FE7661"/>
    <w:rsid w:val="00FF0E3E"/>
    <w:rsid w:val="00FF0EA2"/>
    <w:rsid w:val="00FF18C2"/>
    <w:rsid w:val="00FF30F9"/>
    <w:rsid w:val="00FF4463"/>
    <w:rsid w:val="00FF4B00"/>
    <w:rsid w:val="00FF5225"/>
    <w:rsid w:val="00FF550C"/>
    <w:rsid w:val="00FF568E"/>
    <w:rsid w:val="00FF6159"/>
    <w:rsid w:val="00FF795A"/>
    <w:rsid w:val="02B110E2"/>
    <w:rsid w:val="02CBF638"/>
    <w:rsid w:val="03CC5255"/>
    <w:rsid w:val="03F3CC85"/>
    <w:rsid w:val="09225B3C"/>
    <w:rsid w:val="0A4C96D0"/>
    <w:rsid w:val="0C2972B2"/>
    <w:rsid w:val="0E9D64DD"/>
    <w:rsid w:val="155E4FE4"/>
    <w:rsid w:val="199E696B"/>
    <w:rsid w:val="19DA87C2"/>
    <w:rsid w:val="2BCFA1AC"/>
    <w:rsid w:val="2D34A009"/>
    <w:rsid w:val="37C368A2"/>
    <w:rsid w:val="39744192"/>
    <w:rsid w:val="3E6344EF"/>
    <w:rsid w:val="41200AA5"/>
    <w:rsid w:val="46998FF7"/>
    <w:rsid w:val="4E0402BE"/>
    <w:rsid w:val="58502FEB"/>
    <w:rsid w:val="5F3F1C46"/>
    <w:rsid w:val="6046708C"/>
    <w:rsid w:val="62680F78"/>
    <w:rsid w:val="63D93B42"/>
    <w:rsid w:val="66B63438"/>
    <w:rsid w:val="713910FF"/>
    <w:rsid w:val="7427D68D"/>
    <w:rsid w:val="7F3F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1E47C"/>
  <w15:chartTrackingRefBased/>
  <w15:docId w15:val="{4B402097-4C7D-4920-9C74-8F54C521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E0590"/>
  </w:style>
  <w:style w:type="paragraph" w:styleId="Pealkiri1">
    <w:name w:val="heading 1"/>
    <w:basedOn w:val="Normaallaad"/>
    <w:next w:val="Normaallaad"/>
    <w:link w:val="Pealkiri1Mrk"/>
    <w:uiPriority w:val="9"/>
    <w:qFormat/>
    <w:rsid w:val="002722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7C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B16897"/>
    <w:pPr>
      <w:spacing w:before="240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074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Loetelu">
    <w:name w:val="Loetelu"/>
    <w:basedOn w:val="Kehatekst"/>
    <w:rsid w:val="003E0590"/>
    <w:pPr>
      <w:numPr>
        <w:numId w:val="1"/>
      </w:numPr>
      <w:tabs>
        <w:tab w:val="num" w:pos="36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">
    <w:name w:val="Bodyt"/>
    <w:basedOn w:val="Normaallaad"/>
    <w:rsid w:val="003E0590"/>
    <w:pPr>
      <w:numPr>
        <w:ilvl w:val="1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astitekst">
    <w:name w:val="kastitekst"/>
    <w:basedOn w:val="Normaallaad"/>
    <w:rsid w:val="003E0590"/>
    <w:pPr>
      <w:spacing w:after="0" w:line="240" w:lineRule="auto"/>
      <w:jc w:val="right"/>
    </w:pPr>
    <w:rPr>
      <w:rFonts w:ascii="Times New Roman" w:eastAsia="Times New Roman" w:hAnsi="Times New Roman" w:cs="Times New Roman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E0590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3E0590"/>
  </w:style>
  <w:style w:type="paragraph" w:customStyle="1" w:styleId="Standard">
    <w:name w:val="Standard"/>
    <w:rsid w:val="0063381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942702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4220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4220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4220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4220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42206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42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2206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24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4AE9"/>
  </w:style>
  <w:style w:type="paragraph" w:styleId="Jalus">
    <w:name w:val="footer"/>
    <w:basedOn w:val="Normaallaad"/>
    <w:link w:val="JalusMrk"/>
    <w:uiPriority w:val="99"/>
    <w:unhideWhenUsed/>
    <w:rsid w:val="00824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24AE9"/>
  </w:style>
  <w:style w:type="character" w:customStyle="1" w:styleId="Pealkiri3Mrk">
    <w:name w:val="Pealkiri 3 Märk"/>
    <w:basedOn w:val="Liguvaikefont"/>
    <w:link w:val="Pealkiri3"/>
    <w:uiPriority w:val="9"/>
    <w:rsid w:val="00B1689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unhideWhenUsed/>
    <w:rsid w:val="00B16897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B16897"/>
    <w:rPr>
      <w:b/>
      <w:bCs/>
    </w:rPr>
  </w:style>
  <w:style w:type="paragraph" w:styleId="Vahedeta">
    <w:name w:val="No Spacing"/>
    <w:uiPriority w:val="1"/>
    <w:qFormat/>
    <w:rsid w:val="00B16897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0F5251"/>
    <w:rPr>
      <w:color w:val="0563C1" w:themeColor="hyperlink"/>
      <w:u w:val="single"/>
    </w:rPr>
  </w:style>
  <w:style w:type="paragraph" w:styleId="Redaktsioon">
    <w:name w:val="Revision"/>
    <w:hidden/>
    <w:uiPriority w:val="99"/>
    <w:semiHidden/>
    <w:rsid w:val="00155C7E"/>
    <w:pPr>
      <w:spacing w:after="0" w:line="240" w:lineRule="auto"/>
    </w:pPr>
  </w:style>
  <w:style w:type="character" w:customStyle="1" w:styleId="Pealkiri7Mrk">
    <w:name w:val="Pealkiri 7 Märk"/>
    <w:basedOn w:val="Liguvaikefont"/>
    <w:link w:val="Pealkiri7"/>
    <w:uiPriority w:val="9"/>
    <w:semiHidden/>
    <w:rsid w:val="0060741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AF4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AF42DF"/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rsid w:val="002722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ahendamatamainimine">
    <w:name w:val="Unresolved Mention"/>
    <w:basedOn w:val="Liguvaikefont"/>
    <w:uiPriority w:val="99"/>
    <w:semiHidden/>
    <w:unhideWhenUsed/>
    <w:rsid w:val="002722E2"/>
    <w:rPr>
      <w:color w:val="605E5C"/>
      <w:shd w:val="clear" w:color="auto" w:fill="E1DFDD"/>
    </w:rPr>
  </w:style>
  <w:style w:type="character" w:customStyle="1" w:styleId="cf01">
    <w:name w:val="cf01"/>
    <w:basedOn w:val="Liguvaikefont"/>
    <w:rsid w:val="00980908"/>
    <w:rPr>
      <w:rFonts w:ascii="Segoe UI" w:hAnsi="Segoe UI" w:cs="Segoe UI" w:hint="default"/>
      <w:color w:val="202020"/>
      <w:sz w:val="18"/>
      <w:szCs w:val="18"/>
      <w:shd w:val="clear" w:color="auto" w:fill="FFFF00"/>
    </w:rPr>
  </w:style>
  <w:style w:type="character" w:customStyle="1" w:styleId="mm">
    <w:name w:val="mm"/>
    <w:basedOn w:val="Liguvaikefont"/>
    <w:rsid w:val="0032481E"/>
  </w:style>
  <w:style w:type="character" w:customStyle="1" w:styleId="Pealkiri2Mrk">
    <w:name w:val="Pealkiri 2 Märk"/>
    <w:basedOn w:val="Liguvaikefont"/>
    <w:link w:val="Pealkiri2"/>
    <w:uiPriority w:val="9"/>
    <w:semiHidden/>
    <w:rsid w:val="00227C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5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4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6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6AE9F-4CD7-443B-8685-E51FD41180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F549B1-A153-48ED-BDA6-06B198CA09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AFBD5-8EE2-47AC-A33F-5A8E22CBB4A6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4.xml><?xml version="1.0" encoding="utf-8"?>
<ds:datastoreItem xmlns:ds="http://schemas.openxmlformats.org/officeDocument/2006/customXml" ds:itemID="{F0A8490E-B7F1-4292-9719-AD0F2996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1316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Laane</dc:creator>
  <cp:keywords/>
  <dc:description/>
  <cp:lastModifiedBy>Kärt Voor - JUSTDIGI</cp:lastModifiedBy>
  <cp:revision>3</cp:revision>
  <cp:lastPrinted>2024-01-09T09:30:00Z</cp:lastPrinted>
  <dcterms:created xsi:type="dcterms:W3CDTF">2025-02-17T11:46:00Z</dcterms:created>
  <dcterms:modified xsi:type="dcterms:W3CDTF">2025-02-17T13:29:00Z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_NewReviewCycle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2025-01-13T08:32:44Z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15c9f89b-6248-4de3-8ecb-d1107c34e3e0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